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14:paraId="30F332ED" w14:textId="683C0C56"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2"/>
      <w:r w:rsidRPr="00307126">
        <w:rPr>
          <w:sz w:val="22"/>
          <w:szCs w:val="22"/>
        </w:rPr>
        <w:t xml:space="preserve">právne predpisy SR: </w:t>
      </w:r>
      <w:commentRangeEnd w:id="2"/>
      <w:r w:rsidR="00972C9F" w:rsidRPr="004C5489">
        <w:rPr>
          <w:rStyle w:val="Odkaznakomentr"/>
          <w:sz w:val="22"/>
          <w:rPrChange w:id="3" w:author="Autor">
            <w:rPr>
              <w:rStyle w:val="Odkaznakomentr"/>
            </w:rPr>
          </w:rPrChange>
        </w:rPr>
        <w:commentReference w:id="2"/>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verejnej správy,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307126">
        <w:rPr>
          <w:sz w:val="22"/>
          <w:szCs w:val="22"/>
        </w:rPr>
        <w:t>Z</w:t>
      </w:r>
      <w:r w:rsidRPr="00307126">
        <w:rPr>
          <w:sz w:val="22"/>
          <w:szCs w:val="22"/>
        </w:rPr>
        <w:t xml:space="preserve">ákon o finančnej kontrole a audite,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w:t>
      </w:r>
      <w:ins w:id="4" w:author="Autor">
        <w:r w:rsidR="005033E6" w:rsidRPr="005033E6">
          <w:rPr>
            <w:sz w:val="22"/>
            <w:szCs w:val="22"/>
          </w:rPr>
          <w:t xml:space="preserve">zákon o štátnej pomoci) </w:t>
        </w:r>
        <w:r w:rsidRPr="00307126">
          <w:rPr>
            <w:sz w:val="22"/>
            <w:szCs w:val="22"/>
          </w:rPr>
          <w:t>(</w:t>
        </w:r>
      </w:ins>
      <w:r w:rsidRPr="00307126">
        <w:rPr>
          <w:sz w:val="22"/>
          <w:szCs w:val="22"/>
        </w:rPr>
        <w:t>ďalej len „zákon o štátnej pomoci“)</w:t>
      </w:r>
      <w:r w:rsidR="00C00CAF" w:rsidRPr="00307126">
        <w:rPr>
          <w:sz w:val="22"/>
          <w:szCs w:val="22"/>
          <w:lang w:val="sk-SK"/>
        </w:rPr>
        <w:t>,</w:t>
      </w:r>
    </w:p>
    <w:p w14:paraId="71401AE2" w14:textId="77777777"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proofErr w:type="spellStart"/>
      <w:r w:rsidR="00576235" w:rsidRPr="00307126">
        <w:rPr>
          <w:sz w:val="22"/>
          <w:szCs w:val="22"/>
        </w:rPr>
        <w:t>ákon</w:t>
      </w:r>
      <w:proofErr w:type="spellEnd"/>
      <w:r w:rsidR="00576235" w:rsidRPr="00307126">
        <w:rPr>
          <w:sz w:val="22"/>
          <w:szCs w:val="22"/>
        </w:rPr>
        <w:t xml:space="preserve">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C00CAF" w:rsidRPr="00307126">
        <w:rPr>
          <w:sz w:val="22"/>
          <w:szCs w:val="22"/>
          <w:lang w:val="sk-SK"/>
        </w:rPr>
        <w:t>.</w:t>
      </w:r>
    </w:p>
    <w:p w14:paraId="43544F8E" w14:textId="77777777"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proofErr w:type="spellStart"/>
      <w:r w:rsidR="00FA48DE" w:rsidRPr="00307126">
        <w:rPr>
          <w:sz w:val="22"/>
          <w:szCs w:val="22"/>
          <w:lang w:val="sk-SK"/>
        </w:rPr>
        <w:t>viiii</w:t>
      </w:r>
      <w:proofErr w:type="spellEnd"/>
      <w:r w:rsidR="00DC126E" w:rsidRPr="00307126">
        <w:rPr>
          <w:sz w:val="22"/>
          <w:szCs w:val="22"/>
          <w:lang w:val="sk-SK"/>
        </w:rPr>
        <w:t>)</w:t>
      </w:r>
      <w:r w:rsidR="00576235" w:rsidRPr="00307126">
        <w:rPr>
          <w:sz w:val="22"/>
          <w:szCs w:val="22"/>
          <w:lang w:val="sk-SK"/>
        </w:rPr>
        <w:t xml:space="preserve"> zákon č. </w:t>
      </w:r>
      <w:r w:rsidR="00C315BD" w:rsidRPr="00307126">
        <w:rPr>
          <w:sz w:val="22"/>
          <w:szCs w:val="22"/>
          <w:lang w:val="sk-SK"/>
        </w:rPr>
        <w:t>343/2015</w:t>
      </w:r>
      <w:r w:rsidR="00576235" w:rsidRPr="00307126">
        <w:rPr>
          <w:sz w:val="22"/>
          <w:szCs w:val="22"/>
          <w:lang w:val="sk-SK"/>
        </w:rPr>
        <w:t xml:space="preserve"> Z. z. o verejnom obstarávaní a </w:t>
      </w:r>
      <w:r w:rsidR="00C315BD" w:rsidRPr="00307126">
        <w:rPr>
          <w:sz w:val="22"/>
          <w:szCs w:val="22"/>
          <w:lang w:val="sk-SK"/>
        </w:rPr>
        <w:t>o zmene a doplnení niektorých zákonov</w:t>
      </w:r>
      <w:r w:rsidR="00576235" w:rsidRPr="00307126">
        <w:rPr>
          <w:sz w:val="22"/>
          <w:szCs w:val="22"/>
          <w:lang w:val="sk-SK"/>
        </w:rPr>
        <w:t xml:space="preserve"> </w:t>
      </w:r>
      <w:r w:rsidR="000970EB" w:rsidRPr="00307126">
        <w:rPr>
          <w:sz w:val="22"/>
          <w:szCs w:val="22"/>
          <w:lang w:val="sk-SK"/>
        </w:rPr>
        <w:t xml:space="preserve">v znení neskorších predpisov </w:t>
      </w:r>
      <w:r w:rsidR="00576235" w:rsidRPr="00307126">
        <w:rPr>
          <w:sz w:val="22"/>
          <w:szCs w:val="22"/>
          <w:lang w:val="sk-SK"/>
        </w:rPr>
        <w:t>(ďalej len „zákon o VO“)</w:t>
      </w:r>
      <w:r w:rsidR="00C00CAF" w:rsidRPr="00307126">
        <w:rPr>
          <w:sz w:val="22"/>
          <w:szCs w:val="22"/>
          <w:lang w:val="sk-SK"/>
        </w:rPr>
        <w:t>,</w:t>
      </w:r>
      <w:r w:rsidR="00E05F9B" w:rsidRPr="00307126">
        <w:rPr>
          <w:sz w:val="22"/>
          <w:szCs w:val="22"/>
          <w:lang w:val="sk-SK"/>
        </w:rPr>
        <w:t xml:space="preserve"> zákon č. 25/2006 Z. z. o verejnom obstarávaní </w:t>
      </w:r>
      <w:r w:rsidR="00E05F9B" w:rsidRPr="004C5489">
        <w:rPr>
          <w:sz w:val="22"/>
          <w:rPrChange w:id="5" w:author="Autor">
            <w:rPr/>
          </w:rPrChange>
        </w:rPr>
        <w:t>a o zmene a doplnení niektorých zákonov</w:t>
      </w:r>
      <w:r w:rsidR="00E05F9B" w:rsidRPr="004C5489">
        <w:rPr>
          <w:sz w:val="22"/>
          <w:lang w:val="sk-SK"/>
          <w:rPrChange w:id="6" w:author="Autor">
            <w:rPr>
              <w:lang w:val="sk-SK"/>
            </w:rPr>
          </w:rPrChange>
        </w:rPr>
        <w:t xml:space="preserve"> v znení neskorších predpisov.</w:t>
      </w:r>
    </w:p>
    <w:p w14:paraId="147CD361" w14:textId="77777777" w:rsidR="007C25DC" w:rsidRPr="00307126" w:rsidRDefault="00912FC3" w:rsidP="002122CC">
      <w:pPr>
        <w:pStyle w:val="Zkladntext"/>
        <w:tabs>
          <w:tab w:val="num" w:pos="720"/>
          <w:tab w:val="left" w:pos="6100"/>
        </w:tabs>
        <w:spacing w:before="0" w:line="264" w:lineRule="auto"/>
        <w:ind w:left="1423" w:hanging="357"/>
        <w:rPr>
          <w:sz w:val="22"/>
          <w:szCs w:val="22"/>
        </w:rPr>
      </w:pPr>
      <w:r w:rsidRPr="00307126">
        <w:rPr>
          <w:sz w:val="22"/>
          <w:szCs w:val="22"/>
          <w:lang w:val="sk-SK"/>
        </w:rPr>
        <w:t>(</w:t>
      </w:r>
      <w:r w:rsidR="00FA48DE" w:rsidRPr="00307126">
        <w:rPr>
          <w:sz w:val="22"/>
          <w:szCs w:val="22"/>
          <w:lang w:val="sk-SK"/>
        </w:rPr>
        <w:t>i</w:t>
      </w:r>
      <w:r w:rsidRPr="00307126">
        <w:rPr>
          <w:sz w:val="22"/>
          <w:szCs w:val="22"/>
          <w:lang w:val="sk-SK"/>
        </w:rPr>
        <w:t>x) zákon o účtovníctve</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w:t>
      </w:r>
      <w:proofErr w:type="spellStart"/>
      <w:r w:rsidR="000A5D55" w:rsidRPr="00307126">
        <w:rPr>
          <w:rFonts w:ascii="Times New Roman" w:hAnsi="Times New Roman"/>
        </w:rPr>
        <w:t>t.j</w:t>
      </w:r>
      <w:proofErr w:type="spellEnd"/>
      <w:r w:rsidR="000A5D55" w:rsidRPr="00307126">
        <w:rPr>
          <w:rFonts w:ascii="Times New Roman" w:hAnsi="Times New Roman"/>
        </w:rPr>
        <w:t xml:space="preserve">.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w:t>
      </w:r>
      <w:proofErr w:type="spellStart"/>
      <w:r w:rsidR="00B552B7" w:rsidRPr="00307126">
        <w:rPr>
          <w:rFonts w:ascii="Times New Roman" w:hAnsi="Times New Roman"/>
        </w:rPr>
        <w:t>t.j</w:t>
      </w:r>
      <w:proofErr w:type="spellEnd"/>
      <w:r w:rsidR="00B552B7" w:rsidRPr="00307126">
        <w:rPr>
          <w:rFonts w:ascii="Times New Roman" w:hAnsi="Times New Roman"/>
        </w:rPr>
        <w:t xml:space="preserve">.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463D26E4"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7"/>
      <w:r w:rsidRPr="00307126">
        <w:rPr>
          <w:rFonts w:ascii="Times New Roman" w:hAnsi="Times New Roman"/>
        </w:rPr>
        <w:t xml:space="preserve">z rozhodnutia Poskytovateľa, ktorým bola schválená žiadosť o NFP </w:t>
      </w:r>
      <w:commentRangeEnd w:id="7"/>
      <w:r w:rsidR="008138ED" w:rsidRPr="004C5489">
        <w:rPr>
          <w:rStyle w:val="Odkaznakomentr"/>
          <w:rFonts w:ascii="Times New Roman" w:hAnsi="Times New Roman"/>
          <w:sz w:val="22"/>
          <w:lang w:val="x-none"/>
          <w:rPrChange w:id="8" w:author="Autor">
            <w:rPr>
              <w:rStyle w:val="Odkaznakomentr"/>
              <w:rFonts w:ascii="Times New Roman" w:hAnsi="Times New Roman"/>
              <w:lang w:val="x-none"/>
            </w:rPr>
          </w:rPrChange>
        </w:rPr>
        <w:commentReference w:id="7"/>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6D7C8FB6"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w:t>
      </w:r>
      <w:del w:id="9" w:author="Autor">
        <w:r w:rsidRPr="00183B05">
          <w:rPr>
            <w:rFonts w:ascii="Times New Roman" w:hAnsi="Times New Roman"/>
          </w:rPr>
          <w:delText>určeným</w:delText>
        </w:r>
      </w:del>
      <w:ins w:id="10" w:author="Autor">
        <w:r w:rsidRPr="00307126">
          <w:rPr>
            <w:rFonts w:ascii="Times New Roman" w:hAnsi="Times New Roman"/>
          </w:rPr>
          <w:t>určený</w:t>
        </w:r>
      </w:ins>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EA2307A"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 národný, regionálny alebo miestny verejný orgán alebo subjekt verejnej správy určený členským štátom </w:t>
      </w:r>
      <w:del w:id="11" w:author="Autor">
        <w:r w:rsidRPr="00D828B9">
          <w:rPr>
            <w:rFonts w:ascii="Times New Roman" w:hAnsi="Times New Roman"/>
          </w:rPr>
          <w:delText>za účelom</w:delText>
        </w:r>
      </w:del>
      <w:ins w:id="12" w:author="Autor">
        <w:r w:rsidR="008E5E97" w:rsidRPr="00307126">
          <w:rPr>
            <w:rFonts w:ascii="Times New Roman" w:hAnsi="Times New Roman"/>
          </w:rPr>
          <w:t>na účely</w:t>
        </w:r>
      </w:ins>
      <w:r w:rsidR="008E5E97" w:rsidRPr="00307126">
        <w:rPr>
          <w:rFonts w:ascii="Times New Roman" w:hAnsi="Times New Roman"/>
        </w:rPr>
        <w:t xml:space="preserve"> </w:t>
      </w:r>
      <w:r w:rsidRPr="00307126">
        <w:rPr>
          <w:rFonts w:ascii="Times New Roman" w:hAnsi="Times New Roman"/>
        </w:rPr>
        <w:t>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13"/>
      <w:commentRangeStart w:id="14"/>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w:t>
      </w:r>
      <w:r w:rsidRPr="00307126">
        <w:rPr>
          <w:rFonts w:ascii="Times New Roman" w:hAnsi="Times New Roman"/>
          <w:bCs/>
        </w:rPr>
        <w:lastRenderedPageBreak/>
        <w:t xml:space="preserve">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13"/>
      <w:commentRangeEnd w:id="14"/>
      <w:r>
        <w:rPr>
          <w:rStyle w:val="Odkaznakomentr"/>
          <w:rFonts w:ascii="Times New Roman" w:eastAsia="Times New Roman" w:hAnsi="Times New Roman"/>
          <w:lang w:val="x-none" w:eastAsia="x-none"/>
        </w:rPr>
        <w:commentReference w:id="13"/>
      </w:r>
      <w:r w:rsidRPr="00F0368A">
        <w:rPr>
          <w:rStyle w:val="Odkaznakomentr"/>
          <w:rFonts w:ascii="Times New Roman" w:hAnsi="Times New Roman"/>
          <w:sz w:val="22"/>
          <w:lang w:val="x-none"/>
        </w:rPr>
        <w:commentReference w:id="14"/>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15"/>
      <w:commentRangeStart w:id="16"/>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15"/>
      <w:commentRangeEnd w:id="16"/>
      <w:r>
        <w:rPr>
          <w:rStyle w:val="Odkaznakomentr"/>
          <w:rFonts w:ascii="Times New Roman" w:eastAsia="Times New Roman" w:hAnsi="Times New Roman"/>
          <w:lang w:val="x-none" w:eastAsia="x-none"/>
        </w:rPr>
        <w:commentReference w:id="15"/>
      </w:r>
      <w:r w:rsidRPr="00F0368A">
        <w:rPr>
          <w:rStyle w:val="Odkaznakomentr"/>
          <w:rFonts w:ascii="Times New Roman" w:hAnsi="Times New Roman"/>
          <w:sz w:val="22"/>
          <w:lang w:val="x-none"/>
        </w:rPr>
        <w:commentReference w:id="16"/>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0919E30A"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p>
    <w:p w14:paraId="4127B02E" w14:textId="77777777" w:rsidR="00D828B9" w:rsidRPr="00307126" w:rsidRDefault="00D828B9" w:rsidP="00D828B9">
      <w:pPr>
        <w:spacing w:before="120" w:after="0" w:line="264" w:lineRule="auto"/>
        <w:ind w:left="540"/>
        <w:jc w:val="both"/>
        <w:rPr>
          <w:rFonts w:ascii="Times New Roman" w:hAnsi="Times New Roman"/>
        </w:rPr>
      </w:pPr>
      <w:commentRangeStart w:id="17"/>
      <w:r w:rsidRPr="00307126">
        <w:rPr>
          <w:rFonts w:ascii="Times New Roman" w:hAnsi="Times New Roman"/>
          <w:b/>
        </w:rPr>
        <w:t>Financujúca banka</w:t>
      </w:r>
      <w:r w:rsidRPr="00307126">
        <w:rPr>
          <w:rFonts w:ascii="Times New Roman" w:hAnsi="Times New Roman"/>
        </w:rPr>
        <w:t xml:space="preserve"> </w:t>
      </w:r>
      <w:commentRangeEnd w:id="17"/>
      <w:r w:rsidRPr="00307126">
        <w:rPr>
          <w:rStyle w:val="Odkaznakomentr"/>
          <w:rFonts w:ascii="Times New Roman" w:eastAsia="Times New Roman" w:hAnsi="Times New Roman"/>
          <w:sz w:val="22"/>
          <w:szCs w:val="22"/>
          <w:lang w:val="x-none" w:eastAsia="x-none"/>
        </w:rPr>
        <w:commentReference w:id="17"/>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14:paraId="2A9E9B5F" w14:textId="77777777" w:rsidR="00D828B9" w:rsidRPr="004C5489" w:rsidRDefault="00D828B9" w:rsidP="00D828B9">
      <w:pPr>
        <w:spacing w:before="120" w:after="0" w:line="264" w:lineRule="auto"/>
        <w:ind w:left="540"/>
        <w:jc w:val="both"/>
        <w:rPr>
          <w:rFonts w:ascii="Times New Roman" w:hAnsi="Times New Roman"/>
          <w:rPrChange w:id="18" w:author="Autor">
            <w:rPr>
              <w:rFonts w:ascii="Times New Roman" w:hAnsi="Times New Roman"/>
              <w:b/>
            </w:rPr>
          </w:rPrChange>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CB3BEFE" w14:textId="52F63BB2" w:rsidR="00DC1BD0" w:rsidRPr="004C5489" w:rsidRDefault="00901527">
      <w:pPr>
        <w:spacing w:before="120" w:after="0" w:line="264" w:lineRule="auto"/>
        <w:ind w:left="540"/>
        <w:jc w:val="both"/>
        <w:rPr>
          <w:rFonts w:ascii="Times New Roman" w:hAnsi="Times New Roman"/>
          <w:b/>
          <w:rPrChange w:id="19" w:author="Autor">
            <w:rPr>
              <w:rFonts w:ascii="Times New Roman" w:hAnsi="Times New Roman"/>
              <w:highlight w:val="yellow"/>
            </w:rPr>
          </w:rPrChange>
        </w:rPr>
        <w:pPrChange w:id="20" w:author="Autor">
          <w:pPr>
            <w:spacing w:before="120"/>
            <w:ind w:left="540"/>
            <w:jc w:val="both"/>
          </w:pPr>
        </w:pPrChange>
      </w:pPr>
      <w:commentRangeStart w:id="21"/>
      <w:del w:id="22" w:author="Autor">
        <w:r w:rsidRPr="00901527">
          <w:rPr>
            <w:rStyle w:val="hps"/>
            <w:rFonts w:ascii="Times New Roman" w:hAnsi="Times New Roman"/>
            <w:b/>
          </w:rPr>
          <w:delText>Finančné</w:delText>
        </w:r>
      </w:del>
      <w:commentRangeStart w:id="23"/>
      <w:ins w:id="24" w:author="Autor">
        <w:r w:rsidRPr="00307126">
          <w:rPr>
            <w:rStyle w:val="hps"/>
            <w:rFonts w:ascii="Times New Roman" w:hAnsi="Times New Roman"/>
            <w:b/>
          </w:rPr>
          <w:t>Finančn</w:t>
        </w:r>
        <w:r w:rsidR="00DC1BD0" w:rsidRPr="00307126">
          <w:rPr>
            <w:rStyle w:val="hps"/>
            <w:rFonts w:ascii="Times New Roman" w:hAnsi="Times New Roman"/>
            <w:b/>
          </w:rPr>
          <w:t>á</w:t>
        </w:r>
      </w:ins>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21"/>
      <w:commentRangeEnd w:id="23"/>
      <w:r>
        <w:rPr>
          <w:rStyle w:val="Odkaznakomentr"/>
          <w:rFonts w:ascii="Times New Roman" w:eastAsia="Times New Roman" w:hAnsi="Times New Roman"/>
          <w:lang w:val="x-none" w:eastAsia="x-none"/>
        </w:rPr>
        <w:commentReference w:id="21"/>
      </w:r>
      <w:r w:rsidRPr="009A0837">
        <w:rPr>
          <w:rStyle w:val="Odkaznakomentr"/>
          <w:rFonts w:ascii="Times New Roman" w:hAnsi="Times New Roman"/>
          <w:sz w:val="22"/>
          <w:lang w:val="x-none"/>
        </w:rPr>
        <w:commentReference w:id="23"/>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lastRenderedPageBreak/>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7777777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p>
    <w:p w14:paraId="6506317D" w14:textId="4B76C1B0"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w:t>
      </w:r>
      <w:del w:id="25" w:author="Autor">
        <w:r w:rsidRPr="00D828B9">
          <w:rPr>
            <w:rFonts w:ascii="Times New Roman" w:hAnsi="Times New Roman"/>
            <w:b/>
          </w:rPr>
          <w:delText xml:space="preserve">začatí realizácie </w:delText>
        </w:r>
        <w:r w:rsidR="0045056A">
          <w:rPr>
            <w:rFonts w:ascii="Times New Roman" w:hAnsi="Times New Roman"/>
            <w:b/>
          </w:rPr>
          <w:delText>hlavných</w:delText>
        </w:r>
      </w:del>
      <w:ins w:id="26" w:author="Autor">
        <w:r w:rsidRPr="00307126">
          <w:rPr>
            <w:rFonts w:ascii="Times New Roman" w:hAnsi="Times New Roman"/>
            <w:b/>
          </w:rPr>
          <w:t>realizáci</w:t>
        </w:r>
        <w:r w:rsidR="00FB524A">
          <w:rPr>
            <w:rFonts w:ascii="Times New Roman" w:hAnsi="Times New Roman"/>
            <w:b/>
          </w:rPr>
          <w:t>i</w:t>
        </w:r>
      </w:ins>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del w:id="27" w:author="Autor">
        <w:r w:rsidRPr="00D828B9">
          <w:rPr>
            <w:rFonts w:ascii="Times New Roman" w:hAnsi="Times New Roman"/>
          </w:rPr>
          <w:delText>(tvorí Prílohu č. 3 Zmluvy o poskytnutí NFP),</w:delText>
        </w:r>
      </w:del>
      <w:ins w:id="28" w:author="Autor">
        <w:r w:rsidR="000E6265" w:rsidRPr="00307126">
          <w:rPr>
            <w:rFonts w:ascii="Times New Roman" w:hAnsi="Times New Roman"/>
          </w:rPr>
          <w:t>v ITMS2014+</w:t>
        </w:r>
        <w:r w:rsidRPr="00307126">
          <w:rPr>
            <w:rFonts w:ascii="Times New Roman" w:hAnsi="Times New Roman"/>
          </w:rPr>
          <w:t>,</w:t>
        </w:r>
      </w:ins>
      <w:r w:rsidRPr="00307126">
        <w:rPr>
          <w:rFonts w:ascii="Times New Roman" w:hAnsi="Times New Roman"/>
        </w:rPr>
        <w:t xml:space="preserve"> prostredníctvom ktorého Prijímateľ oznamuje Poskytovateľovi Začatie 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77777777" w:rsidR="00901527" w:rsidRPr="00307126" w:rsidRDefault="00901527" w:rsidP="00901527">
      <w:pPr>
        <w:ind w:left="540"/>
        <w:jc w:val="both"/>
        <w:rPr>
          <w:rFonts w:ascii="Times New Roman" w:hAnsi="Times New Roman"/>
        </w:rPr>
      </w:pPr>
      <w:commentRangeStart w:id="29"/>
      <w:commentRangeStart w:id="30"/>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 Rady;</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p>
    <w:commentRangeEnd w:id="29"/>
    <w:commentRangeEnd w:id="30"/>
    <w:p w14:paraId="2ED86E3A" w14:textId="25F16C48" w:rsidR="009809B8" w:rsidRPr="00307126"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commentReference w:id="29"/>
      </w:r>
      <w:r w:rsidRPr="00307126">
        <w:rPr>
          <w:rStyle w:val="Odkaznakomentr"/>
          <w:rFonts w:ascii="Times New Roman" w:eastAsia="Times New Roman" w:hAnsi="Times New Roman"/>
          <w:sz w:val="22"/>
          <w:szCs w:val="22"/>
          <w:lang w:val="x-none" w:eastAsia="x-none"/>
        </w:rPr>
        <w:commentReference w:id="30"/>
      </w:r>
      <w:r w:rsidR="009809B8" w:rsidRPr="00307126">
        <w:rPr>
          <w:rStyle w:val="Odkaznakomentr"/>
          <w:rFonts w:ascii="Times New Roman" w:hAnsi="Times New Roman"/>
          <w:sz w:val="22"/>
          <w:szCs w:val="22"/>
          <w:lang w:val="x-none" w:eastAsia="x-none"/>
        </w:rPr>
        <w:commentReference w:id="31"/>
      </w:r>
      <w:r w:rsidR="009809B8" w:rsidRPr="00307126">
        <w:rPr>
          <w:rFonts w:ascii="Times New Roman" w:hAnsi="Times New Roman"/>
          <w:b/>
        </w:rPr>
        <w:t xml:space="preserve">Iniciatíva na podporu zamestnanosti mladých ľudí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307126" w:rsidRDefault="002F22D1" w:rsidP="002F22D1">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14:paraId="7495D6DD" w14:textId="4E1097BE" w:rsidR="00782BBB" w:rsidRPr="00307126" w:rsidRDefault="00782BBB" w:rsidP="00782BBB">
      <w:pPr>
        <w:pStyle w:val="AODefPara"/>
        <w:numPr>
          <w:ilvl w:val="0"/>
          <w:numId w:val="0"/>
        </w:numPr>
        <w:ind w:left="567"/>
      </w:pPr>
      <w:r w:rsidRPr="00307126">
        <w:rPr>
          <w:b/>
        </w:rPr>
        <w:t>Kontrolovaná osoba -</w:t>
      </w:r>
      <w:r w:rsidRPr="00307126">
        <w:t xml:space="preserve">  osoba u ktorej sa vykonáva kontrola overovaných skutočností podľa zákona o príspevku</w:t>
      </w:r>
      <w:ins w:id="32" w:author="Autor">
        <w:r w:rsidRPr="00307126">
          <w:t xml:space="preserve"> </w:t>
        </w:r>
        <w:r w:rsidR="00B91E2C" w:rsidRPr="00307126">
          <w:t>z</w:t>
        </w:r>
      </w:ins>
      <w:r w:rsidR="00B91E2C" w:rsidRPr="00307126">
        <w:t xml:space="preserve">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14:paraId="3360C197" w14:textId="0FCC50BE" w:rsidR="002F22D1" w:rsidRPr="004C5489" w:rsidRDefault="002F22D1" w:rsidP="002F22D1">
      <w:pPr>
        <w:spacing w:before="120" w:line="264" w:lineRule="auto"/>
        <w:ind w:left="539"/>
        <w:jc w:val="both"/>
        <w:rPr>
          <w:rFonts w:ascii="Times New Roman" w:hAnsi="Times New Roman"/>
          <w:rPrChange w:id="33" w:author="Autor">
            <w:rPr>
              <w:rFonts w:ascii="Times New Roman" w:hAnsi="Times New Roman"/>
              <w:highlight w:val="yellow"/>
            </w:rPr>
          </w:rPrChange>
        </w:rPr>
      </w:pPr>
      <w:r w:rsidRPr="00307126">
        <w:rPr>
          <w:rFonts w:ascii="Times New Roman" w:hAnsi="Times New Roman"/>
          <w:b/>
        </w:rPr>
        <w:lastRenderedPageBreak/>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del w:id="34" w:author="Autor">
        <w:r w:rsidRPr="00D828B9">
          <w:rPr>
            <w:rFonts w:ascii="Times New Roman" w:hAnsi="Times New Roman"/>
            <w:bCs/>
          </w:rPr>
          <w:delText>;</w:delText>
        </w:r>
      </w:del>
      <w:ins w:id="35" w:author="Auto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w:t>
        </w:r>
      </w:ins>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36"/>
      <w:commentRangeStart w:id="37"/>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36"/>
      <w:commentRangeEnd w:id="37"/>
      <w:r>
        <w:rPr>
          <w:rStyle w:val="Odkaznakomentr"/>
          <w:rFonts w:ascii="Times New Roman" w:eastAsia="Times New Roman" w:hAnsi="Times New Roman"/>
          <w:lang w:val="x-none" w:eastAsia="x-none"/>
        </w:rPr>
        <w:commentReference w:id="36"/>
      </w:r>
      <w:r w:rsidRPr="00067253">
        <w:rPr>
          <w:rStyle w:val="Odkaznakomentr"/>
          <w:rFonts w:ascii="Times New Roman" w:hAnsi="Times New Roman"/>
          <w:sz w:val="22"/>
          <w:lang w:val="x-none"/>
        </w:rPr>
        <w:commentReference w:id="37"/>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 xml:space="preserve">znamená podnik vymedzený v prílohe č. 1 Nariadenia Komisie (EÚ) č. 651/2014 zo 17. júna 2014 o vyhlásení určitých kategórií </w:t>
      </w:r>
      <w:r w:rsidRPr="00307126">
        <w:rPr>
          <w:rFonts w:ascii="Times New Roman" w:hAnsi="Times New Roman"/>
          <w:bCs/>
        </w:rPr>
        <w:lastRenderedPageBreak/>
        <w:t>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1C8C9E03"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ktorý skúma všetky otázky ovplyvňujúce výkonnosť programu vrátane záverov z preskúmania výkonnosti</w:t>
      </w:r>
      <w:del w:id="38" w:author="Autor">
        <w:r w:rsidRPr="00D828B9">
          <w:rPr>
            <w:sz w:val="22"/>
            <w:szCs w:val="22"/>
          </w:rPr>
          <w:delText>,</w:delText>
        </w:r>
      </w:del>
      <w:ins w:id="39" w:author="Autor">
        <w:r w:rsidRPr="00307126">
          <w:rPr>
            <w:sz w:val="22"/>
            <w:szCs w:val="22"/>
          </w:rPr>
          <w:t>. Monitorovací výbor</w:t>
        </w:r>
      </w:ins>
      <w:r w:rsidRPr="00307126">
        <w:rPr>
          <w:sz w:val="22"/>
          <w:szCs w:val="22"/>
        </w:rPr>
        <w:t xml:space="preserve"> </w:t>
      </w:r>
      <w:r w:rsidR="008E5E97" w:rsidRPr="004C5489">
        <w:rPr>
          <w:sz w:val="22"/>
          <w:lang w:val="sk-SK"/>
          <w:rPrChange w:id="40" w:author="Autor">
            <w:rPr>
              <w:sz w:val="22"/>
            </w:rPr>
          </w:rPrChange>
        </w:rPr>
        <w:t>poskytuje konzultácie</w:t>
      </w:r>
      <w:del w:id="41" w:author="Autor">
        <w:r w:rsidRPr="00D828B9">
          <w:rPr>
            <w:sz w:val="22"/>
            <w:szCs w:val="22"/>
          </w:rPr>
          <w:delText>. Monitorovací výbor</w:delText>
        </w:r>
      </w:del>
      <w:ins w:id="42" w:author="Autor">
        <w:r w:rsidR="008E5E97" w:rsidRPr="00307126">
          <w:rPr>
            <w:sz w:val="22"/>
            <w:szCs w:val="22"/>
            <w:lang w:val="sk-SK"/>
          </w:rPr>
          <w:t>,</w:t>
        </w:r>
      </w:ins>
      <w:r w:rsidR="008E5E97" w:rsidRPr="004C5489">
        <w:rPr>
          <w:sz w:val="22"/>
          <w:lang w:val="sk-SK"/>
          <w:rPrChange w:id="43" w:author="Autor">
            <w:rPr>
              <w:sz w:val="22"/>
            </w:rPr>
          </w:rPrChange>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77777777" w:rsidR="002F22D1" w:rsidRPr="00307126" w:rsidRDefault="002F22D1" w:rsidP="002F22D1">
      <w:pPr>
        <w:pStyle w:val="AODefPara"/>
        <w:numPr>
          <w:ilvl w:val="0"/>
          <w:numId w:val="0"/>
        </w:numPr>
        <w:spacing w:before="120" w:line="264" w:lineRule="auto"/>
        <w:ind w:left="540"/>
        <w:rPr>
          <w:rStyle w:val="Siln"/>
          <w:b w:val="0"/>
        </w:rPr>
      </w:pPr>
      <w:r w:rsidRPr="00307126">
        <w:rPr>
          <w:b/>
        </w:rPr>
        <w:t xml:space="preserve">Nariadenie 966/2012 – </w:t>
      </w:r>
      <w:r w:rsidRPr="00307126">
        <w:rPr>
          <w:rStyle w:val="Siln"/>
          <w:b w:val="0"/>
        </w:rPr>
        <w:t xml:space="preserve">Nariadenie Európskeho parlamentu a Rady (EÚ, </w:t>
      </w:r>
      <w:proofErr w:type="spellStart"/>
      <w:r w:rsidRPr="00307126">
        <w:rPr>
          <w:rStyle w:val="Siln"/>
          <w:b w:val="0"/>
        </w:rPr>
        <w:t>Euratom</w:t>
      </w:r>
      <w:proofErr w:type="spellEnd"/>
      <w:r w:rsidRPr="00307126">
        <w:rPr>
          <w:rStyle w:val="Siln"/>
          <w:b w:val="0"/>
        </w:rPr>
        <w:t xml:space="preserve">) č. 966/2012 z  25. októbra 2012, o rozpočtových pravidlách, ktoré sa vzťahujú na všeobecný rozpočet Únie, a zrušení nariadenia Rady (ES, </w:t>
      </w:r>
      <w:proofErr w:type="spellStart"/>
      <w:r w:rsidRPr="00307126">
        <w:rPr>
          <w:rStyle w:val="Siln"/>
          <w:b w:val="0"/>
        </w:rPr>
        <w:t>Euratom</w:t>
      </w:r>
      <w:proofErr w:type="spellEnd"/>
      <w:r w:rsidRPr="00307126">
        <w:rPr>
          <w:rStyle w:val="Siln"/>
          <w:b w:val="0"/>
        </w:rPr>
        <w:t xml:space="preserve">) č. 1605/2002; </w:t>
      </w:r>
    </w:p>
    <w:p w14:paraId="46B18E42" w14:textId="77777777"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w:t>
      </w:r>
      <w:commentRangeStart w:id="44"/>
      <w:r w:rsidRPr="00307126">
        <w:t xml:space="preserve">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w:t>
      </w:r>
      <w:commentRangeEnd w:id="44"/>
      <w:r w:rsidRPr="00307126">
        <w:rPr>
          <w:rStyle w:val="Odkaznakomentr"/>
          <w:rFonts w:eastAsia="Times New Roman"/>
          <w:sz w:val="22"/>
          <w:szCs w:val="22"/>
          <w:lang w:eastAsia="sk-SK"/>
        </w:rPr>
        <w:commentReference w:id="44"/>
      </w:r>
      <w:r w:rsidRPr="00307126">
        <w:t xml:space="preserve">). Maximálna výška NFP vyplýva z rozhodnutia o schválení žiadosti o NFP a predstavuje určité % z Celkových oprávnených výdavkov vzhľadom na intenzitu pomoci pre Projekt v súlade s podmienkami Výzvy. </w:t>
      </w:r>
      <w:r w:rsidRPr="00307126">
        <w:lastRenderedPageBreak/>
        <w:t xml:space="preserve">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24AB5039" w14:textId="599691A9"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45"/>
      <w:r w:rsidRPr="00307126">
        <w:rPr>
          <w:rFonts w:ascii="Times New Roman" w:hAnsi="Times New Roman"/>
        </w:rPr>
        <w:t>........</w:t>
      </w:r>
      <w:commentRangeEnd w:id="45"/>
      <w:r w:rsidR="006B0D9B" w:rsidRPr="004C5489">
        <w:rPr>
          <w:rStyle w:val="Odkaznakomentr"/>
          <w:rFonts w:ascii="Times New Roman" w:hAnsi="Times New Roman"/>
          <w:sz w:val="22"/>
          <w:lang w:val="x-none"/>
          <w:rPrChange w:id="46" w:author="Autor">
            <w:rPr>
              <w:rStyle w:val="Odkaznakomentr"/>
              <w:rFonts w:ascii="Times New Roman" w:hAnsi="Times New Roman"/>
              <w:lang w:val="x-none"/>
            </w:rPr>
          </w:rPrChange>
        </w:rPr>
        <w:commentReference w:id="45"/>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4C5489">
        <w:rPr>
          <w:rFonts w:ascii="Times New Roman" w:hAnsi="Times New Roman"/>
          <w:rPrChange w:id="47" w:author="Autor">
            <w:rPr/>
          </w:rPrChange>
        </w:rPr>
        <w:t xml:space="preserve"> </w:t>
      </w:r>
      <w:del w:id="48" w:author="Autor">
        <w:r w:rsidR="00087001">
          <w:delText xml:space="preserve">                  </w:delText>
        </w:r>
        <w:r w:rsidR="00087001">
          <w:rPr>
            <w:rFonts w:ascii="Times New Roman" w:hAnsi="Times New Roman"/>
          </w:rPr>
          <w:delText xml:space="preserve">V prípade uplatnenia ex ante finančných opráv </w:delText>
        </w:r>
        <w:r w:rsidR="00087001" w:rsidRPr="00087001">
          <w:rPr>
            <w:rFonts w:ascii="Times New Roman" w:hAnsi="Times New Roman"/>
          </w:rPr>
          <w:delText xml:space="preserve">za porušenie </w:delText>
        </w:r>
        <w:r w:rsidR="00087001">
          <w:rPr>
            <w:rFonts w:ascii="Times New Roman" w:hAnsi="Times New Roman"/>
          </w:rPr>
          <w:delText xml:space="preserve">pravidiel a postupov </w:delText>
        </w:r>
        <w:r w:rsidR="00087001" w:rsidRPr="00087001">
          <w:rPr>
            <w:rFonts w:ascii="Times New Roman" w:hAnsi="Times New Roman"/>
          </w:rPr>
          <w:delText xml:space="preserve">VO </w:delText>
        </w:r>
        <w:r w:rsidR="00087001">
          <w:rPr>
            <w:rFonts w:ascii="Times New Roman" w:hAnsi="Times New Roman"/>
          </w:rPr>
          <w:delText xml:space="preserve">je </w:delText>
        </w:r>
        <w:r w:rsidR="00087001" w:rsidRPr="00087001">
          <w:rPr>
            <w:rFonts w:ascii="Times New Roman" w:hAnsi="Times New Roman"/>
          </w:rPr>
          <w:delText xml:space="preserve">prijímateľ </w:delText>
        </w:r>
        <w:r w:rsidR="00087001">
          <w:rPr>
            <w:rFonts w:ascii="Times New Roman" w:hAnsi="Times New Roman"/>
          </w:rPr>
          <w:delText>povinný deklarovať 100 % hodnoty</w:delText>
        </w:r>
        <w:r w:rsidR="00087001" w:rsidRPr="00087001">
          <w:rPr>
            <w:rFonts w:ascii="Times New Roman" w:hAnsi="Times New Roman"/>
          </w:rPr>
          <w:delText xml:space="preserve"> výdavku, </w:delText>
        </w:r>
        <w:r w:rsidR="00087001">
          <w:rPr>
            <w:rFonts w:ascii="Times New Roman" w:hAnsi="Times New Roman"/>
          </w:rPr>
          <w:delText>ktorá bude až na úrovni riadiaceho orgánu/sprostredkovateľského orgánu z</w:delText>
        </w:r>
        <w:r w:rsidR="00087001" w:rsidRPr="00087001">
          <w:rPr>
            <w:rFonts w:ascii="Times New Roman" w:hAnsi="Times New Roman"/>
          </w:rPr>
          <w:delText xml:space="preserve">nížená o zodpovedajúcu </w:delText>
        </w:r>
        <w:r w:rsidR="00087001">
          <w:rPr>
            <w:rFonts w:ascii="Times New Roman" w:hAnsi="Times New Roman"/>
          </w:rPr>
          <w:delText>výšku finančnej</w:delText>
        </w:r>
        <w:r w:rsidR="00087001" w:rsidRPr="00087001">
          <w:rPr>
            <w:rFonts w:ascii="Times New Roman" w:hAnsi="Times New Roman"/>
          </w:rPr>
          <w:delText xml:space="preserve"> oprav</w:delText>
        </w:r>
        <w:r w:rsidR="00087001">
          <w:rPr>
            <w:rFonts w:ascii="Times New Roman" w:hAnsi="Times New Roman"/>
          </w:rPr>
          <w:delText>y.</w:delText>
        </w:r>
      </w:del>
    </w:p>
    <w:p w14:paraId="5B3150CE" w14:textId="005EDF8F" w:rsidR="002F22D1" w:rsidRPr="00307126"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del w:id="49" w:author="Autor">
        <w:r w:rsidRPr="00D828B9">
          <w:delText>môže</w:delText>
        </w:r>
      </w:del>
      <w:ins w:id="50" w:author="Autor">
        <w:r w:rsidR="00D05217" w:rsidRPr="00307126">
          <w:t xml:space="preserve">by </w:t>
        </w:r>
        <w:r w:rsidR="00A30090" w:rsidRPr="00307126">
          <w:t>mohol</w:t>
        </w:r>
      </w:ins>
      <w:r w:rsidR="00A30090" w:rsidRPr="00307126">
        <w:t xml:space="preserve">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ins w:id="51" w:author="Auto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ins>
      <w:r w:rsidRPr="00307126">
        <w:t>;</w:t>
      </w:r>
    </w:p>
    <w:p w14:paraId="0DF5CE39" w14:textId="77777777" w:rsidR="002F22D1" w:rsidRPr="00307126" w:rsidRDefault="002F22D1" w:rsidP="00744B99">
      <w:pPr>
        <w:pStyle w:val="AODefHead"/>
        <w:numPr>
          <w:ilvl w:val="0"/>
          <w:numId w:val="20"/>
        </w:numPr>
        <w:spacing w:before="120" w:line="264" w:lineRule="auto"/>
        <w:ind w:left="540"/>
      </w:pPr>
      <w:r w:rsidRPr="00307126">
        <w:rPr>
          <w:b/>
        </w:rPr>
        <w:t xml:space="preserve">Obchodný zákonník </w:t>
      </w:r>
      <w:r w:rsidRPr="00307126">
        <w:t>- zákon č. 513/1991 Zb. Obchodný zákonník, v znení neskorších predpisov;</w:t>
      </w:r>
    </w:p>
    <w:p w14:paraId="29F51CF3" w14:textId="77777777" w:rsidR="002F22D1" w:rsidRPr="00307126" w:rsidRDefault="002F22D1" w:rsidP="002F22D1">
      <w:pPr>
        <w:pStyle w:val="AODefPara"/>
        <w:numPr>
          <w:ilvl w:val="0"/>
          <w:numId w:val="0"/>
        </w:numPr>
        <w:ind w:left="540"/>
      </w:pPr>
      <w:r w:rsidRPr="00307126">
        <w:rPr>
          <w:b/>
        </w:rPr>
        <w:t xml:space="preserve">Občiansky zákonník </w:t>
      </w:r>
      <w:r w:rsidRPr="00307126">
        <w:t>– zákon č. 40/1964 Zb. Občiansky zákonník, v znení neskorších predpisov;</w:t>
      </w:r>
    </w:p>
    <w:p w14:paraId="3B64719E" w14:textId="52B31849"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w:t>
      </w:r>
      <w:del w:id="52" w:author="Autor">
        <w:r w:rsidRPr="00D828B9">
          <w:rPr>
            <w:rFonts w:ascii="Times New Roman" w:hAnsi="Times New Roman"/>
            <w:bCs/>
          </w:rPr>
          <w:delText xml:space="preserve">nastala až v čase, keď bola Zmluvná strana v omeškaní s plnením svojej povinnosti, alebo </w:delText>
        </w:r>
      </w:del>
      <w:r w:rsidRPr="00307126">
        <w:rPr>
          <w:rFonts w:ascii="Times New Roman" w:hAnsi="Times New Roman"/>
          <w:bCs/>
        </w:rPr>
        <w:t xml:space="preserve">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lastRenderedPageBreak/>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14:paraId="3A497D50" w14:textId="0C24AB8F"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del w:id="53" w:author="Autor">
        <w:r w:rsidRPr="006B0D9B">
          <w:rPr>
            <w:rFonts w:ascii="Times New Roman" w:hAnsi="Times New Roman"/>
          </w:rPr>
          <w:delText>najmä v súlade s pravidlami</w:delText>
        </w:r>
      </w:del>
      <w:ins w:id="54" w:author="Autor">
        <w:r w:rsidR="0081694D">
          <w:rPr>
            <w:rFonts w:ascii="Times New Roman" w:hAnsi="Times New Roman"/>
          </w:rPr>
          <w:t xml:space="preserve">ak spĺňajú pravidlá </w:t>
        </w:r>
      </w:ins>
      <w:r w:rsidRPr="00307126">
        <w:rPr>
          <w:rFonts w:ascii="Times New Roman" w:hAnsi="Times New Roman"/>
        </w:rPr>
        <w:t xml:space="preserve"> oprávnenosti výdavkov </w:t>
      </w:r>
      <w:del w:id="55" w:author="Autor">
        <w:r w:rsidRPr="006B0D9B">
          <w:rPr>
            <w:rFonts w:ascii="Times New Roman" w:hAnsi="Times New Roman"/>
          </w:rPr>
          <w:delText>uvedených</w:delText>
        </w:r>
      </w:del>
      <w:ins w:id="56" w:author="Autor">
        <w:r w:rsidRPr="00307126">
          <w:rPr>
            <w:rFonts w:ascii="Times New Roman" w:hAnsi="Times New Roman"/>
          </w:rPr>
          <w:t>uveden</w:t>
        </w:r>
        <w:r w:rsidR="0081694D">
          <w:rPr>
            <w:rFonts w:ascii="Times New Roman" w:hAnsi="Times New Roman"/>
          </w:rPr>
          <w:t>é</w:t>
        </w:r>
      </w:ins>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ins w:id="57" w:author="Autor">
        <w:r w:rsidR="00C72A22" w:rsidRPr="00307126">
          <w:rPr>
            <w:rFonts w:ascii="Times New Roman" w:hAnsi="Times New Roman"/>
          </w:rPr>
          <w:t xml:space="preserve">. </w:t>
        </w:r>
        <w:commentRangeStart w:id="58"/>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58"/>
        <w:r w:rsidR="00C72A22" w:rsidRPr="00307126">
          <w:rPr>
            <w:rStyle w:val="Odkaznakomentr"/>
            <w:rFonts w:ascii="Times New Roman" w:eastAsia="Times New Roman" w:hAnsi="Times New Roman"/>
            <w:sz w:val="24"/>
            <w:szCs w:val="24"/>
            <w:lang w:val="x-none" w:eastAsia="x-none"/>
          </w:rPr>
          <w:commentReference w:id="58"/>
        </w:r>
      </w:ins>
      <w:r w:rsidRPr="00307126">
        <w:rPr>
          <w:rFonts w:ascii="Times New Roman" w:hAnsi="Times New Roman"/>
        </w:rPr>
        <w:t>;</w:t>
      </w:r>
    </w:p>
    <w:p w14:paraId="305943E0" w14:textId="04625411"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307126" w:rsidRDefault="002F22D1" w:rsidP="002F22D1">
      <w:pPr>
        <w:pStyle w:val="AODefHead"/>
        <w:numPr>
          <w:ilvl w:val="0"/>
          <w:numId w:val="0"/>
        </w:numPr>
        <w:spacing w:before="120" w:line="264" w:lineRule="auto"/>
        <w:ind w:left="539"/>
      </w:pPr>
      <w:r w:rsidRPr="00307126">
        <w:rPr>
          <w:b/>
        </w:rPr>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14:paraId="35023073" w14:textId="77777777" w:rsidR="002F22D1" w:rsidRPr="00307126" w:rsidRDefault="002F22D1" w:rsidP="002F22D1">
      <w:pPr>
        <w:pStyle w:val="AODefPara"/>
        <w:numPr>
          <w:ilvl w:val="1"/>
          <w:numId w:val="20"/>
        </w:numPr>
        <w:spacing w:before="120" w:line="264" w:lineRule="auto"/>
      </w:pPr>
      <w:r w:rsidRPr="00307126">
        <w:t xml:space="preserve">a) Komisia, </w:t>
      </w:r>
    </w:p>
    <w:p w14:paraId="30098E02" w14:textId="77777777" w:rsidR="002F22D1" w:rsidRPr="00307126" w:rsidRDefault="002F22D1" w:rsidP="002F22D1">
      <w:pPr>
        <w:pStyle w:val="AODefPara"/>
        <w:numPr>
          <w:ilvl w:val="1"/>
          <w:numId w:val="20"/>
        </w:numPr>
        <w:spacing w:before="120" w:line="264" w:lineRule="auto"/>
      </w:pPr>
      <w:r w:rsidRPr="00307126">
        <w:t xml:space="preserve">b) vláda SR, </w:t>
      </w:r>
    </w:p>
    <w:p w14:paraId="7999C195" w14:textId="77777777" w:rsidR="002F22D1" w:rsidRPr="00307126" w:rsidRDefault="002F22D1" w:rsidP="002F22D1">
      <w:pPr>
        <w:pStyle w:val="AODefPara"/>
        <w:numPr>
          <w:ilvl w:val="1"/>
          <w:numId w:val="20"/>
        </w:numPr>
        <w:spacing w:before="120" w:line="264" w:lineRule="auto"/>
      </w:pPr>
      <w:r w:rsidRPr="00307126">
        <w:t xml:space="preserve">c) CKO, </w:t>
      </w:r>
    </w:p>
    <w:p w14:paraId="1AA46FAF" w14:textId="77777777" w:rsidR="002F22D1" w:rsidRPr="00307126" w:rsidRDefault="002F22D1" w:rsidP="002F22D1">
      <w:pPr>
        <w:pStyle w:val="AODefPara"/>
        <w:numPr>
          <w:ilvl w:val="1"/>
          <w:numId w:val="20"/>
        </w:numPr>
        <w:spacing w:before="120" w:line="264" w:lineRule="auto"/>
      </w:pPr>
      <w:r w:rsidRPr="00307126">
        <w:t xml:space="preserve">d) Certifikačný orgán, </w:t>
      </w:r>
    </w:p>
    <w:p w14:paraId="315D5E79" w14:textId="77777777"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14:paraId="65FE0FE3" w14:textId="77777777"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14:paraId="5EB45FB0" w14:textId="77777777"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14:paraId="48C7D62D" w14:textId="77777777"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14:paraId="35706420" w14:textId="77777777"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14:paraId="33BDE90E" w14:textId="77777777"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14:paraId="531AFEEA" w14:textId="75D6400C"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w:t>
      </w:r>
      <w:del w:id="59" w:author="Autor">
        <w:r w:rsidR="00310C95">
          <w:delText>NFP</w:delText>
        </w:r>
      </w:del>
      <w:ins w:id="60" w:author="Autor">
        <w:r w:rsidR="00D05217" w:rsidRPr="00307126">
          <w:t>prostriedkov, príspevku</w:t>
        </w:r>
      </w:ins>
      <w:r w:rsidRPr="00307126">
        <w:t xml:space="preserve"> alebo jeho časti;</w:t>
      </w:r>
    </w:p>
    <w:p w14:paraId="2655E8F7" w14:textId="38D2B27E" w:rsidR="00D2734A" w:rsidRPr="00307126" w:rsidRDefault="00D2734A" w:rsidP="00F0368A">
      <w:pPr>
        <w:pStyle w:val="AODefHead"/>
        <w:numPr>
          <w:ilvl w:val="0"/>
          <w:numId w:val="20"/>
        </w:numPr>
        <w:spacing w:before="120" w:line="264" w:lineRule="auto"/>
        <w:ind w:left="539"/>
        <w:rPr>
          <w:ins w:id="61" w:author="Autor"/>
        </w:rPr>
      </w:pPr>
      <w:ins w:id="62" w:author="Autor">
        <w:r w:rsidRPr="00A43149">
          <w:rPr>
            <w:b/>
          </w:rPr>
          <w:t>Podozrenie z podvodu</w:t>
        </w:r>
        <w:r>
          <w:t xml:space="preserve"> – nezrovnalosť, ktorá vyvolá začatie správneho alebo súdneho</w:t>
        </w:r>
        <w:r w:rsidR="00F0368A">
          <w:t xml:space="preserve"> </w:t>
        </w:r>
        <w:r>
          <w:t xml:space="preserve">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w:t>
        </w:r>
        <w:r w:rsidRPr="00F0368A">
          <w:rPr>
            <w:rFonts w:cs="Arial"/>
            <w:szCs w:val="16"/>
          </w:rPr>
          <w:lastRenderedPageBreak/>
          <w:t>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ins>
    </w:p>
    <w:p w14:paraId="53B6B040" w14:textId="77777777" w:rsidR="002F22D1" w:rsidRPr="00307126" w:rsidRDefault="002F22D1" w:rsidP="00C87FFC">
      <w:pPr>
        <w:pStyle w:val="AODefHead"/>
        <w:numPr>
          <w:ilvl w:val="0"/>
          <w:numId w:val="20"/>
        </w:numPr>
        <w:spacing w:before="120" w:line="264" w:lineRule="auto"/>
        <w:ind w:left="539"/>
      </w:pPr>
      <w:commentRangeStart w:id="63"/>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307126" w:rsidRDefault="002F22D1" w:rsidP="00C87FFC">
      <w:pPr>
        <w:pStyle w:val="AODefHead"/>
        <w:numPr>
          <w:ilvl w:val="0"/>
          <w:numId w:val="20"/>
        </w:numPr>
        <w:spacing w:before="120" w:line="264" w:lineRule="auto"/>
        <w:ind w:left="539"/>
      </w:pPr>
      <w:r w:rsidRPr="00307126">
        <w:t>Podstatná zmena Projektu, ktorého súčasťou je investícia do infraštruktúry alebo investícia do výroby, nastane, ak v</w:t>
      </w:r>
      <w:r w:rsidR="00307349" w:rsidRPr="00307126">
        <w:t> </w:t>
      </w:r>
      <w:r w:rsidRPr="00307126">
        <w:t>období</w:t>
      </w:r>
      <w:r w:rsidR="00307349" w:rsidRPr="00307126">
        <w:t xml:space="preserve"> od Začatia realizácie hlavných aktivít Projektu do uplynutia</w:t>
      </w:r>
      <w:r w:rsidRPr="00307126">
        <w:t xml:space="preserve"> </w:t>
      </w:r>
      <w:commentRangeStart w:id="64"/>
      <w:r w:rsidRPr="00307126">
        <w:t xml:space="preserve">piatich rokov </w:t>
      </w:r>
      <w:commentRangeEnd w:id="64"/>
      <w:r w:rsidRPr="00307126">
        <w:rPr>
          <w:rStyle w:val="Odkaznakomentr"/>
          <w:rFonts w:eastAsia="Times New Roman"/>
          <w:sz w:val="22"/>
          <w:szCs w:val="22"/>
          <w:lang w:eastAsia="sk-SK"/>
        </w:rPr>
        <w:commentReference w:id="64"/>
      </w:r>
      <w:r w:rsidRPr="00307126">
        <w:t xml:space="preserve">od Finančného ukončenia Projektu alebo </w:t>
      </w:r>
      <w:r w:rsidR="00307349" w:rsidRPr="00307126">
        <w:t xml:space="preserve">do uplynutia </w:t>
      </w:r>
      <w:r w:rsidRPr="00307126">
        <w:t>obdob</w:t>
      </w:r>
      <w:r w:rsidR="00307349" w:rsidRPr="00307126">
        <w:t>ia</w:t>
      </w:r>
      <w:r w:rsidRPr="00307126">
        <w:t xml:space="preserve"> </w:t>
      </w:r>
      <w:r w:rsidR="00307349" w:rsidRPr="00307126">
        <w:t xml:space="preserve">stanoveného </w:t>
      </w:r>
      <w:r w:rsidRPr="00307126">
        <w:t xml:space="preserve">v pravidlách o štátnej pomoci, ak sa v rámci Projektu poskytuje pomoc, dôjde v Projekte alebo v súvislosti s ním k niektorej z nasledujúcich skutočností: </w:t>
      </w:r>
    </w:p>
    <w:p w14:paraId="34939C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skončeniu alebo premiestneniu výrobnej činnosti mimo oprávnené miesto realizácie Projektu, </w:t>
      </w:r>
      <w:proofErr w:type="spellStart"/>
      <w:r w:rsidRPr="00307126">
        <w:t>t.j</w:t>
      </w:r>
      <w:proofErr w:type="spellEnd"/>
      <w:r w:rsidRPr="00307126">
        <w:t>. dôjde k porušeniu podmienky poskytnutia príspevku spočívajúcej v oprávnenosti miesta realizácie Projektu,</w:t>
      </w:r>
    </w:p>
    <w:p w14:paraId="1DD60FAA"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podstatnej zmene Projektu, ktorá ovplyvňuje povahu alebo ciele Projektu alebo podmienky jeho realizácie, v porovnaní so stavom, v akom bol Projekt schválený. </w:t>
      </w:r>
    </w:p>
    <w:p w14:paraId="4C986F02"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77777777" w:rsidR="002F22D1" w:rsidRPr="00307126" w:rsidRDefault="002F22D1" w:rsidP="002F22D1">
      <w:pPr>
        <w:pStyle w:val="AODefHead"/>
        <w:numPr>
          <w:ilvl w:val="0"/>
          <w:numId w:val="0"/>
        </w:numPr>
        <w:spacing w:before="120" w:line="264" w:lineRule="auto"/>
        <w:ind w:left="539"/>
        <w:rPr>
          <w:bCs/>
        </w:rPr>
      </w:pPr>
      <w:r w:rsidRPr="00307126">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commentRangeEnd w:id="63"/>
      <w:r w:rsidR="00D0452B">
        <w:rPr>
          <w:rStyle w:val="Odkaznakomentr"/>
          <w:rFonts w:eastAsia="Times New Roman"/>
          <w:lang w:val="x-none" w:eastAsia="x-none"/>
        </w:rPr>
        <w:commentReference w:id="63"/>
      </w:r>
      <w:r w:rsidRPr="00307126">
        <w:rPr>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65"/>
      <w:commentRangeStart w:id="66"/>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67"/>
      <w:r w:rsidRPr="00307126">
        <w:rPr>
          <w:rFonts w:ascii="Times New Roman" w:hAnsi="Times New Roman"/>
          <w:bCs/>
        </w:rPr>
        <w:t>10</w:t>
      </w:r>
      <w:commentRangeEnd w:id="67"/>
      <w:r w:rsidRPr="00307126">
        <w:rPr>
          <w:rStyle w:val="Odkaznakomentr"/>
          <w:rFonts w:ascii="Times New Roman" w:hAnsi="Times New Roman"/>
          <w:sz w:val="22"/>
          <w:szCs w:val="22"/>
        </w:rPr>
        <w:commentReference w:id="67"/>
      </w:r>
      <w:r w:rsidRPr="00307126">
        <w:rPr>
          <w:rFonts w:ascii="Times New Roman" w:hAnsi="Times New Roman"/>
          <w:bCs/>
        </w:rPr>
        <w:t>% a viac oproti plánovanej hodnote Miery finančnej medzery;</w:t>
      </w:r>
      <w:commentRangeEnd w:id="65"/>
      <w:commentRangeEnd w:id="66"/>
      <w:r>
        <w:rPr>
          <w:rStyle w:val="Odkaznakomentr"/>
          <w:rFonts w:ascii="Times New Roman" w:eastAsia="Times New Roman" w:hAnsi="Times New Roman"/>
          <w:lang w:val="x-none" w:eastAsia="x-none"/>
        </w:rPr>
        <w:commentReference w:id="65"/>
      </w:r>
      <w:r w:rsidRPr="00067253">
        <w:rPr>
          <w:rStyle w:val="Odkaznakomentr"/>
          <w:rFonts w:ascii="Times New Roman" w:hAnsi="Times New Roman"/>
          <w:sz w:val="22"/>
          <w:lang w:val="x-none"/>
        </w:rPr>
        <w:commentReference w:id="66"/>
      </w:r>
    </w:p>
    <w:p w14:paraId="10156D4E" w14:textId="77777777"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w:t>
      </w:r>
      <w:r w:rsidRPr="00307126">
        <w:rPr>
          <w:rFonts w:ascii="Times New Roman" w:hAnsi="Times New Roman"/>
        </w:rPr>
        <w:lastRenderedPageBreak/>
        <w:t>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4C5489" w:rsidRDefault="00CD040B" w:rsidP="002F22D1">
      <w:pPr>
        <w:spacing w:before="120" w:line="264" w:lineRule="auto"/>
        <w:ind w:left="540"/>
        <w:jc w:val="both"/>
        <w:rPr>
          <w:rFonts w:ascii="Times New Roman" w:hAnsi="Times New Roman"/>
          <w:b/>
          <w:rPrChange w:id="68" w:author="Autor">
            <w:rPr>
              <w:rFonts w:ascii="Times New Roman" w:hAnsi="Times New Roman"/>
            </w:rPr>
          </w:rPrChange>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73320DE3" w:rsidR="00A43149" w:rsidRPr="00A43149" w:rsidRDefault="00A43149" w:rsidP="002F22D1">
      <w:pPr>
        <w:spacing w:before="120" w:line="264" w:lineRule="auto"/>
        <w:ind w:left="540"/>
        <w:jc w:val="both"/>
        <w:rPr>
          <w:ins w:id="69" w:author="Autor"/>
          <w:rFonts w:ascii="Times New Roman" w:hAnsi="Times New Roman"/>
        </w:rPr>
      </w:pPr>
      <w:ins w:id="70" w:author="Auto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ins>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71"/>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w:t>
      </w:r>
      <w:proofErr w:type="spellStart"/>
      <w:r w:rsidRPr="00307126">
        <w:rPr>
          <w:rFonts w:ascii="Times New Roman" w:hAnsi="Times New Roman"/>
        </w:rPr>
        <w:t>t.j</w:t>
      </w:r>
      <w:proofErr w:type="spellEnd"/>
      <w:r w:rsidRPr="00307126">
        <w:rPr>
          <w:rFonts w:ascii="Times New Roman" w:hAnsi="Times New Roman"/>
        </w:rPr>
        <w:t>.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71"/>
      <w:r w:rsidR="00576235" w:rsidRPr="004C5489">
        <w:rPr>
          <w:rStyle w:val="Odkaznakomentr"/>
          <w:rFonts w:ascii="Times New Roman" w:hAnsi="Times New Roman"/>
          <w:sz w:val="22"/>
          <w:lang w:val="x-none"/>
          <w:rPrChange w:id="72" w:author="Autor">
            <w:rPr>
              <w:rStyle w:val="Odkaznakomentr"/>
              <w:rFonts w:ascii="Times New Roman" w:hAnsi="Times New Roman"/>
              <w:lang w:val="x-none"/>
            </w:rPr>
          </w:rPrChange>
        </w:rPr>
        <w:commentReference w:id="71"/>
      </w:r>
    </w:p>
    <w:p w14:paraId="52BCAD4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77777777"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307126" w:rsidRDefault="00901527" w:rsidP="000B128B">
      <w:pPr>
        <w:pStyle w:val="AODefPara"/>
        <w:numPr>
          <w:ilvl w:val="0"/>
          <w:numId w:val="0"/>
        </w:numPr>
        <w:spacing w:before="120" w:line="264" w:lineRule="auto"/>
        <w:ind w:left="540"/>
        <w:rPr>
          <w:bCs/>
        </w:rPr>
      </w:pPr>
      <w:commentRangeStart w:id="73"/>
      <w:commentRangeStart w:id="74"/>
      <w:r w:rsidRPr="00307126">
        <w:rPr>
          <w:rFonts w:eastAsia="Times New Roman"/>
          <w:b/>
          <w:bCs/>
        </w:rPr>
        <w:t>Projekt generujúci príj</w:t>
      </w:r>
      <w:r w:rsidR="00310C95" w:rsidRPr="00307126">
        <w:rPr>
          <w:rFonts w:eastAsia="Times New Roman"/>
          <w:b/>
          <w:bCs/>
        </w:rPr>
        <w:t>em</w:t>
      </w:r>
      <w:r w:rsidRPr="00307126">
        <w:rPr>
          <w:rFonts w:eastAsia="Times New Roman"/>
          <w:b/>
          <w:bCs/>
        </w:rPr>
        <w:t xml:space="preserve"> </w:t>
      </w:r>
      <w:commentRangeEnd w:id="73"/>
      <w:commentRangeEnd w:id="74"/>
      <w:r w:rsidR="002668F0">
        <w:rPr>
          <w:rStyle w:val="Odkaznakomentr"/>
          <w:rFonts w:eastAsia="Times New Roman"/>
          <w:lang w:val="x-none" w:eastAsia="x-none"/>
        </w:rPr>
        <w:commentReference w:id="73"/>
      </w:r>
      <w:r w:rsidR="002668F0" w:rsidRPr="00067253">
        <w:rPr>
          <w:rStyle w:val="Odkaznakomentr"/>
          <w:sz w:val="22"/>
          <w:lang w:val="x-none"/>
        </w:rPr>
        <w:commentReference w:id="74"/>
      </w:r>
      <w:r w:rsidRPr="00307126">
        <w:rPr>
          <w:rFonts w:eastAsia="Times New Roman"/>
          <w:bCs/>
        </w:rPr>
        <w:t>– v zmysle</w:t>
      </w:r>
      <w:r w:rsidRPr="00307126">
        <w:rPr>
          <w:rFonts w:eastAsia="Times New Roman"/>
          <w:b/>
          <w:bCs/>
        </w:rPr>
        <w:t xml:space="preserve"> </w:t>
      </w:r>
      <w:r w:rsidRPr="00307126">
        <w:rPr>
          <w:bCs/>
        </w:rPr>
        <w:t>čl</w:t>
      </w:r>
      <w:r w:rsidR="000678BB" w:rsidRPr="00307126">
        <w:rPr>
          <w:bCs/>
        </w:rPr>
        <w:t>ánku</w:t>
      </w:r>
      <w:r w:rsidRPr="00307126">
        <w:rPr>
          <w:bCs/>
        </w:rPr>
        <w:t xml:space="preserve"> 61 ods</w:t>
      </w:r>
      <w:r w:rsidR="001D3560" w:rsidRPr="00307126">
        <w:rPr>
          <w:bCs/>
        </w:rPr>
        <w:t>ek</w:t>
      </w:r>
      <w:r w:rsidRPr="00307126">
        <w:rPr>
          <w:bCs/>
        </w:rPr>
        <w:t xml:space="preserve"> 1 všeobecného nariadenia</w:t>
      </w:r>
      <w:r w:rsidRPr="00307126">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307126">
        <w:rPr>
          <w:bCs/>
        </w:rPr>
        <w:t>článku</w:t>
      </w:r>
      <w:r w:rsidRPr="00307126">
        <w:rPr>
          <w:bCs/>
        </w:rPr>
        <w:t xml:space="preserve"> 61 všeobecného nariadenia sa tieto projekty delia na projekty, kde:</w:t>
      </w:r>
    </w:p>
    <w:p w14:paraId="66356373"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lastRenderedPageBreak/>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Nariadenia Rady 1303/2013.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 xml:space="preserve">Pre tieto Projekty generujúce príjem Prijímateľ predkladá aktualizovanú Finančnú analýzu s </w:t>
      </w:r>
      <w:proofErr w:type="spellStart"/>
      <w:r w:rsidR="00310C95" w:rsidRPr="00307126">
        <w:rPr>
          <w:rFonts w:ascii="Times New Roman" w:hAnsi="Times New Roman"/>
        </w:rPr>
        <w:t>rekalkuláciou</w:t>
      </w:r>
      <w:proofErr w:type="spellEnd"/>
      <w:r w:rsidR="00310C95" w:rsidRPr="00307126">
        <w:rPr>
          <w:rFonts w:ascii="Times New Roman" w:hAnsi="Times New Roman"/>
        </w:rPr>
        <w:t>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77777777" w:rsidR="00C2645E" w:rsidRPr="00307126" w:rsidRDefault="00310C95" w:rsidP="00070919">
      <w:pPr>
        <w:pStyle w:val="AODefPara"/>
        <w:numPr>
          <w:ilvl w:val="0"/>
          <w:numId w:val="0"/>
        </w:numPr>
        <w:spacing w:before="120" w:line="264" w:lineRule="auto"/>
        <w:ind w:left="540"/>
      </w:pPr>
      <w:r w:rsidRPr="00307126">
        <w:rPr>
          <w:rFonts w:eastAsia="Times New Roman"/>
          <w:bCs/>
        </w:rPr>
        <w:t>Projekty generujúce príjmy sú aj projekty podľa článku 65 ods</w:t>
      </w:r>
      <w:r w:rsidR="001D3560" w:rsidRPr="00307126">
        <w:rPr>
          <w:rFonts w:eastAsia="Times New Roman"/>
          <w:bCs/>
        </w:rPr>
        <w:t>ek</w:t>
      </w:r>
      <w:r w:rsidRPr="00307126">
        <w:rPr>
          <w:rFonts w:eastAsia="Times New Roman"/>
          <w:bCs/>
        </w:rPr>
        <w:t xml:space="preserve"> 8 všeobecného nariadenia</w:t>
      </w:r>
      <w:r w:rsidRPr="00307126">
        <w:t xml:space="preserve"> </w:t>
      </w:r>
      <w:r w:rsidRPr="00307126">
        <w:rPr>
          <w:rFonts w:eastAsia="Times New Roman"/>
          <w:bCs/>
        </w:rPr>
        <w:t xml:space="preserve">vytvárajúce Čisté príjmy počas Realizácie Projektu, ktorých Celkové oprávnené výdavky sú rovné alebo nižšie ako 1 000 000 EUR, </w:t>
      </w:r>
      <w:r w:rsidRPr="00307126">
        <w:t xml:space="preserve">avšak vyššie ako 50 000 EUR. </w:t>
      </w:r>
      <w:r w:rsidR="00C2645E" w:rsidRPr="00307126">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307126" w:rsidRDefault="00DA1C3D" w:rsidP="00C87FFC">
      <w:pPr>
        <w:pStyle w:val="AODefHead"/>
        <w:numPr>
          <w:ilvl w:val="0"/>
          <w:numId w:val="20"/>
        </w:numPr>
        <w:spacing w:before="120" w:line="264" w:lineRule="auto"/>
        <w:ind w:left="540"/>
      </w:pPr>
      <w:r w:rsidRPr="00307126">
        <w:rPr>
          <w:b/>
          <w:bCs/>
        </w:rPr>
        <w:t xml:space="preserve">Realizácia Projektu - </w:t>
      </w:r>
      <w:r w:rsidRPr="00307126">
        <w:rPr>
          <w:bCs/>
        </w:rPr>
        <w:t>obdobie od Začatia realizácie hlavných aktivít Projektu až po Finančné ukončenie Projektu;</w:t>
      </w:r>
    </w:p>
    <w:p w14:paraId="0F659CF5"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14:paraId="484322EB"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commentRangeStart w:id="75"/>
      <w:r w:rsidRPr="00307126">
        <w:t>......................</w:t>
      </w:r>
      <w:commentRangeEnd w:id="75"/>
      <w:r w:rsidRPr="00307126">
        <w:rPr>
          <w:rStyle w:val="Odkaznakomentr"/>
          <w:rFonts w:eastAsia="Times New Roman"/>
          <w:sz w:val="22"/>
          <w:szCs w:val="22"/>
          <w:lang w:eastAsia="sk-SK"/>
        </w:rPr>
        <w:commentReference w:id="75"/>
      </w:r>
      <w:r w:rsidRPr="00307126">
        <w:t xml:space="preserve">, do 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commentRangeStart w:id="76"/>
      <w:r w:rsidRPr="00307126">
        <w:t>.............mesiacov</w:t>
      </w:r>
      <w:commentRangeEnd w:id="76"/>
      <w:r w:rsidRPr="00307126">
        <w:rPr>
          <w:rStyle w:val="Odkaznakomentr"/>
          <w:rFonts w:eastAsia="Times New Roman"/>
          <w:sz w:val="22"/>
          <w:szCs w:val="22"/>
          <w:lang w:eastAsia="sk-SK"/>
        </w:rPr>
        <w:commentReference w:id="76"/>
      </w:r>
      <w:r w:rsidRPr="00307126">
        <w:t>, pričom za žiadnych okolností nesmie prekročiť termín stanovený v článku 65 ods</w:t>
      </w:r>
      <w:r w:rsidR="001D3560" w:rsidRPr="00307126">
        <w:t>ek</w:t>
      </w:r>
      <w:r w:rsidRPr="00307126">
        <w:t xml:space="preserve"> 2 všeobecného nariadenia, </w:t>
      </w:r>
      <w:proofErr w:type="spellStart"/>
      <w:r w:rsidRPr="00307126">
        <w:t>t.j</w:t>
      </w:r>
      <w:proofErr w:type="spellEnd"/>
      <w:r w:rsidRPr="00307126">
        <w:t>. 31.12.2023;</w:t>
      </w:r>
    </w:p>
    <w:p w14:paraId="529F68E3" w14:textId="5C68A795" w:rsidR="002F22D1" w:rsidRPr="00307126" w:rsidRDefault="002F22D1" w:rsidP="00C87FFC">
      <w:pPr>
        <w:pStyle w:val="AODefHead"/>
        <w:numPr>
          <w:ilvl w:val="0"/>
          <w:numId w:val="20"/>
        </w:numPr>
        <w:spacing w:before="120" w:line="264" w:lineRule="auto"/>
        <w:ind w:left="540"/>
      </w:pPr>
      <w:r w:rsidRPr="00307126">
        <w:rPr>
          <w:b/>
        </w:rPr>
        <w:lastRenderedPageBreak/>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w:t>
      </w:r>
      <w:ins w:id="77" w:author="Autor">
        <w:r w:rsidR="00D05217" w:rsidRPr="00307126">
          <w:t>operačného</w:t>
        </w:r>
        <w:r w:rsidRPr="00307126">
          <w:t xml:space="preserve"> </w:t>
        </w:r>
      </w:ins>
      <w:r w:rsidRPr="00307126">
        <w:t>programu a zodpovedá za riadenie</w:t>
      </w:r>
      <w:ins w:id="78" w:author="Autor">
        <w:r w:rsidR="00D05217" w:rsidRPr="00307126">
          <w:t xml:space="preserve"> operačného</w:t>
        </w:r>
      </w:ins>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del w:id="79" w:author="Autor">
        <w:r w:rsidRPr="00D828B9">
          <w:delText>;</w:delText>
        </w:r>
      </w:del>
      <w:ins w:id="80" w:author="Autor">
        <w:r w:rsidR="00D05217" w:rsidRPr="00307126">
          <w:t>.</w:t>
        </w:r>
        <w:r w:rsidRPr="00307126">
          <w:t>;</w:t>
        </w:r>
      </w:ins>
      <w:r w:rsidRPr="00307126">
        <w:rPr>
          <w:b/>
          <w:bCs/>
        </w:rPr>
        <w:t xml:space="preserve"> </w:t>
      </w:r>
    </w:p>
    <w:p w14:paraId="4887AC4C" w14:textId="77777777"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14:paraId="17E9C5AA" w14:textId="6A4E8423" w:rsidR="002F22D1" w:rsidRPr="004C5489" w:rsidRDefault="002F22D1" w:rsidP="005033E6">
      <w:pPr>
        <w:pStyle w:val="AODefHead"/>
        <w:numPr>
          <w:ilvl w:val="0"/>
          <w:numId w:val="20"/>
        </w:numPr>
        <w:spacing w:before="120" w:line="264" w:lineRule="auto"/>
        <w:ind w:left="540"/>
        <w:rPr>
          <w:rPrChange w:id="81" w:author="Autor">
            <w:rPr>
              <w:highlight w:val="yellow"/>
            </w:rPr>
          </w:rPrChange>
        </w:rPr>
      </w:pPr>
      <w:r w:rsidRPr="005033E6">
        <w:rPr>
          <w:b/>
          <w:bCs/>
        </w:rPr>
        <w:t xml:space="preserve">Schémy štátnej pomoci a schémy pomoci </w:t>
      </w:r>
      <w:r w:rsidRPr="005033E6">
        <w:rPr>
          <w:b/>
        </w:rPr>
        <w:t>"</w:t>
      </w:r>
      <w:r w:rsidRPr="005033E6">
        <w:rPr>
          <w:b/>
          <w:bCs/>
        </w:rPr>
        <w:t xml:space="preserve">de </w:t>
      </w:r>
      <w:proofErr w:type="spellStart"/>
      <w:r w:rsidRPr="005033E6">
        <w:rPr>
          <w:b/>
          <w:bCs/>
        </w:rPr>
        <w:t>minimis</w:t>
      </w:r>
      <w:proofErr w:type="spellEnd"/>
      <w:r w:rsidRPr="005033E6">
        <w:rPr>
          <w:b/>
        </w:rPr>
        <w:t>"</w:t>
      </w:r>
      <w:r w:rsidRPr="005033E6">
        <w:rPr>
          <w:b/>
          <w:bCs/>
        </w:rPr>
        <w:t xml:space="preserve">, </w:t>
      </w:r>
      <w:r w:rsidRPr="005033E6">
        <w:rPr>
          <w:bCs/>
        </w:rPr>
        <w:t>spoločne aj ako</w:t>
      </w:r>
      <w:r w:rsidRPr="005033E6">
        <w:rPr>
          <w:b/>
          <w:bCs/>
        </w:rPr>
        <w:t xml:space="preserve"> „schémy pomoci“ </w:t>
      </w:r>
      <w:r w:rsidRPr="0070145E">
        <w:t>–</w:t>
      </w:r>
      <w:ins w:id="82" w:author="Autor">
        <w:r w:rsidR="0070145E" w:rsidRPr="004A0DC0">
          <w:rPr>
            <w:color w:val="494949"/>
          </w:rPr>
          <w:t>záväzné</w:t>
        </w:r>
      </w:ins>
      <w:r w:rsidR="0070145E" w:rsidRPr="004C5489">
        <w:rPr>
          <w:color w:val="494949"/>
          <w:rPrChange w:id="83" w:author="Autor">
            <w:rPr/>
          </w:rPrChange>
        </w:rPr>
        <w:t xml:space="preserve"> dokumenty, ktoré </w:t>
      </w:r>
      <w:del w:id="84" w:author="Autor">
        <w:r w:rsidRPr="00D828B9">
          <w:delText>presne stanovujú pravidlá a podmienky, na ktorých základe môžu poskytovatelia</w:delText>
        </w:r>
      </w:del>
      <w:ins w:id="85" w:author="Autor">
        <w:r w:rsidR="0070145E" w:rsidRPr="004A0DC0">
          <w:rPr>
            <w:color w:val="494949"/>
          </w:rPr>
          <w:t>komplexne upravujú poskytovanie</w:t>
        </w:r>
      </w:ins>
      <w:r w:rsidR="0070145E" w:rsidRPr="004C5489">
        <w:rPr>
          <w:color w:val="494949"/>
          <w:rPrChange w:id="86" w:author="Autor">
            <w:rPr/>
          </w:rPrChange>
        </w:rPr>
        <w:t xml:space="preserve"> pomoci </w:t>
      </w:r>
      <w:del w:id="87" w:author="Autor">
        <w:r w:rsidRPr="00D828B9">
          <w:delText xml:space="preserve">poskytnúť štátnu pomoc a pomoc "de minimis" </w:delText>
        </w:r>
      </w:del>
      <w:r w:rsidR="0070145E" w:rsidRPr="004C5489">
        <w:rPr>
          <w:color w:val="494949"/>
          <w:rPrChange w:id="88" w:author="Autor">
            <w:rPr/>
          </w:rPrChange>
        </w:rPr>
        <w:t xml:space="preserve">jednotlivým </w:t>
      </w:r>
      <w:del w:id="89" w:author="Autor">
        <w:r w:rsidRPr="00D828B9">
          <w:delText>prijímateľom</w:delText>
        </w:r>
      </w:del>
      <w:ins w:id="90" w:author="Autor">
        <w:r w:rsidR="0070145E" w:rsidRPr="004A0DC0">
          <w:rPr>
            <w:color w:val="494949"/>
          </w:rPr>
          <w:t>príjemcom</w:t>
        </w:r>
        <w:r w:rsidR="0070145E" w:rsidRPr="0070145E">
          <w:t xml:space="preserve"> </w:t>
        </w:r>
        <w:r w:rsidR="0070145E" w:rsidRPr="00620F5B">
          <w:t>podľa podmienok stanovených v zákone o štátnej pomoci</w:t>
        </w:r>
      </w:ins>
      <w:r w:rsidRPr="00620F5B">
        <w:t>;</w:t>
      </w:r>
      <w:r w:rsidRPr="00307126">
        <w:t xml:space="preserve"> </w:t>
      </w:r>
    </w:p>
    <w:p w14:paraId="7E50CD5E" w14:textId="77777777"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14:paraId="7CE37B57" w14:textId="79704418"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ins w:id="91" w:author="Autor">
        <w:r w:rsidR="00C72A22" w:rsidRPr="00307126">
          <w:t xml:space="preserve">. </w:t>
        </w:r>
        <w:commentRangeStart w:id="92"/>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92"/>
        <w:r w:rsidR="00C72A22" w:rsidRPr="00307126">
          <w:rPr>
            <w:rStyle w:val="Odkaznakomentr"/>
            <w:rFonts w:eastAsia="Times New Roman"/>
            <w:lang w:val="x-none" w:eastAsia="x-none"/>
          </w:rPr>
          <w:commentReference w:id="92"/>
        </w:r>
      </w:ins>
      <w:r w:rsidRPr="00307126">
        <w:t>;</w:t>
      </w:r>
    </w:p>
    <w:p w14:paraId="7258CD82" w14:textId="77777777" w:rsidR="00B91E2C" w:rsidRPr="00307126" w:rsidRDefault="002F22D1" w:rsidP="00B91E2C">
      <w:pPr>
        <w:pStyle w:val="AODefHead"/>
        <w:numPr>
          <w:ilvl w:val="0"/>
          <w:numId w:val="20"/>
        </w:numPr>
        <w:spacing w:before="120" w:line="264" w:lineRule="auto"/>
        <w:ind w:left="540"/>
      </w:pPr>
      <w:r w:rsidRPr="00307126">
        <w:rPr>
          <w:b/>
        </w:rPr>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307126" w:rsidRDefault="00B91E2C" w:rsidP="00B91E2C">
      <w:pPr>
        <w:pStyle w:val="AODefHead"/>
        <w:numPr>
          <w:ilvl w:val="0"/>
          <w:numId w:val="20"/>
        </w:numPr>
        <w:spacing w:before="120" w:line="264" w:lineRule="auto"/>
        <w:ind w:left="540"/>
        <w:rPr>
          <w:ins w:id="93" w:author="Autor"/>
        </w:rPr>
      </w:pPr>
      <w:ins w:id="94" w:author="Auto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ins>
    </w:p>
    <w:p w14:paraId="180B1BCF" w14:textId="77777777" w:rsidR="002F22D1" w:rsidRPr="00307126" w:rsidRDefault="002F22D1" w:rsidP="00744B99">
      <w:pPr>
        <w:pStyle w:val="AODefHead"/>
        <w:numPr>
          <w:ilvl w:val="0"/>
          <w:numId w:val="0"/>
        </w:numPr>
        <w:spacing w:before="120" w:line="264" w:lineRule="auto"/>
        <w:ind w:left="540"/>
      </w:pPr>
      <w:r w:rsidRPr="00307126">
        <w:rPr>
          <w:b/>
        </w:rPr>
        <w:t xml:space="preserve">Sprostredkovateľský orgán </w:t>
      </w:r>
      <w:r w:rsidRPr="00307126">
        <w:t>alebo</w:t>
      </w:r>
      <w:r w:rsidRPr="00307126">
        <w:rPr>
          <w:b/>
        </w:rPr>
        <w:t xml:space="preserve"> SO - </w:t>
      </w:r>
      <w:r w:rsidRPr="00307126">
        <w:t xml:space="preserve">ministerstvo, ostatný ústredný orgán štátnej správy, samosprávny kraj, obec alebo iná právnická osoba, ktorá má odborné, personálne a materiálne predpoklady na plnenie určitých úloh </w:t>
      </w:r>
      <w:r w:rsidR="00072AB2" w:rsidRPr="00307126">
        <w:t xml:space="preserve">RO </w:t>
      </w:r>
      <w:r w:rsidRPr="00307126">
        <w:t xml:space="preserve">podľa </w:t>
      </w:r>
      <w:r w:rsidR="000678BB" w:rsidRPr="00307126">
        <w:rPr>
          <w:bCs/>
        </w:rPr>
        <w:t>článku</w:t>
      </w:r>
      <w:r w:rsidRPr="00307126">
        <w:t xml:space="preserve"> 123 ods</w:t>
      </w:r>
      <w:r w:rsidR="001D3560" w:rsidRPr="00307126">
        <w:t>ek</w:t>
      </w:r>
      <w:r w:rsidRPr="00307126">
        <w:t xml:space="preserve"> 6 všeobecného nariadenia a v súlade s § 8 zákona o príspevku z EŠIF, </w:t>
      </w:r>
      <w:r w:rsidR="00072AB2" w:rsidRPr="00307126">
        <w:t xml:space="preserve">v súlade s poverením podľa písomnej zmluvy uzavretej s RO. </w:t>
      </w:r>
      <w:r w:rsidRPr="00307126">
        <w:t xml:space="preserve">V súlade s uznesením vlády č. </w:t>
      </w:r>
      <w:commentRangeStart w:id="95"/>
      <w:r w:rsidRPr="00307126">
        <w:t>............... zo dňa .......................... je SO pre Operačný program ............................ ...................................</w:t>
      </w:r>
      <w:r w:rsidR="00DC21A2" w:rsidRPr="00307126">
        <w:t xml:space="preserve"> </w:t>
      </w:r>
      <w:r w:rsidR="00DC21A2" w:rsidRPr="004C5489">
        <w:rPr>
          <w:rPrChange w:id="96" w:author="Autor">
            <w:rPr>
              <w:sz w:val="24"/>
            </w:rPr>
          </w:rPrChange>
        </w:rPr>
        <w:t>(ďalej aj ako „OP“),</w:t>
      </w:r>
      <w:r w:rsidRPr="00307126">
        <w:t xml:space="preserve"> </w:t>
      </w:r>
      <w:commentRangeEnd w:id="95"/>
      <w:r w:rsidR="00F65B7D" w:rsidRPr="004C5489">
        <w:rPr>
          <w:rStyle w:val="Odkaznakomentr"/>
          <w:sz w:val="22"/>
          <w:lang w:val="x-none"/>
        </w:rPr>
        <w:commentReference w:id="95"/>
      </w:r>
      <w:r w:rsidRPr="00307126">
        <w:t>ktorý vykonáva úlohy v mene a na účet RO. V prípade, ak poskytnutý príspevok zahŕňa poskytnutie pomoci, SO koná ako vykonávateľ pomoci poskytovanej prostredníctvom EŠIF.</w:t>
      </w:r>
      <w:r w:rsidRPr="00307126" w:rsidDel="00804E20">
        <w:t xml:space="preserve"> </w:t>
      </w:r>
      <w:r w:rsidRPr="00307126">
        <w:t>Rozsah a definovanie úloh SO je predmetom zmluvy o vykonávaní časti úloh Riadiaceho orgánu Sprostredkovateľským orgánom a v nej obsiahnutom plnomocenstve udelenom zo strany RO na SO oprávňujúceho SO na konanie voči tretím osobám;</w:t>
      </w:r>
      <w:r w:rsidRPr="00307126">
        <w:rPr>
          <w:b/>
        </w:rPr>
        <w:t xml:space="preserve"> </w:t>
      </w:r>
    </w:p>
    <w:p w14:paraId="7D369216" w14:textId="10BF5750"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del w:id="97" w:author="Autor">
        <w:r w:rsidRPr="00D828B9">
          <w:delText>ktorého účelom je definovať štandardné procesy</w:delText>
        </w:r>
      </w:del>
      <w:ins w:id="98" w:author="Autor">
        <w:r w:rsidR="00D05217" w:rsidRPr="00307126">
          <w:t>ktorý predstavuje súhrn pravidiel, postupov</w:t>
        </w:r>
      </w:ins>
      <w:r w:rsidR="00D05217" w:rsidRPr="00307126">
        <w:t xml:space="preserve"> a </w:t>
      </w:r>
      <w:del w:id="99" w:author="Autor">
        <w:r w:rsidRPr="00D828B9">
          <w:delText>postupy riadenia EŠIF,</w:delText>
        </w:r>
      </w:del>
      <w:ins w:id="100" w:author="Autor">
        <w:r w:rsidR="00D05217" w:rsidRPr="00307126">
          <w:t>činností, ktoré sa uplatňujú pri poskytovaní NFP a</w:t>
        </w:r>
      </w:ins>
      <w:r w:rsidR="00D05217" w:rsidRPr="00307126">
        <w:t xml:space="preserve"> </w:t>
      </w:r>
      <w:r w:rsidRPr="00307126">
        <w:t xml:space="preserve">ktoré sú záväzné pre všetky </w:t>
      </w:r>
      <w:r w:rsidRPr="00307126">
        <w:lastRenderedPageBreak/>
        <w:t>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d) zmluvy</w:t>
      </w:r>
      <w:r w:rsidRPr="00307126">
        <w:t>; rovnako uvedené platí aj pre dokumenty 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5489" w:rsidRDefault="002F22D1" w:rsidP="00C87FFC">
      <w:pPr>
        <w:pStyle w:val="AODefHead"/>
        <w:numPr>
          <w:ilvl w:val="0"/>
          <w:numId w:val="20"/>
        </w:numPr>
        <w:spacing w:before="120" w:line="264" w:lineRule="auto"/>
        <w:ind w:left="540"/>
        <w:rPr>
          <w:rPrChange w:id="101" w:author="Autor">
            <w:rPr>
              <w:highlight w:val="yellow"/>
            </w:rPr>
          </w:rPrChange>
        </w:rPr>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xml:space="preserve">. Pomocou sa vo význame uvádzanom v tejto Zmluve o poskytnutí NFP rozumie pomoc de </w:t>
      </w:r>
      <w:proofErr w:type="spellStart"/>
      <w:r w:rsidRPr="00307126">
        <w:t>minimis</w:t>
      </w:r>
      <w:proofErr w:type="spellEnd"/>
      <w:r w:rsidRPr="00307126">
        <w:t xml:space="preserve"> ako aj štátna pomoc. Povinnosti zmluvných strán, ktoré pre </w:t>
      </w:r>
      <w:proofErr w:type="spellStart"/>
      <w:r w:rsidRPr="00307126">
        <w:t>ne</w:t>
      </w:r>
      <w:proofErr w:type="spellEnd"/>
      <w:r w:rsidRPr="00307126">
        <w:t xml:space="preserv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14:paraId="698DAC5C" w14:textId="4956EAA7" w:rsidR="00B91E2C" w:rsidRPr="00307126" w:rsidRDefault="00B91E2C" w:rsidP="00B91E2C">
      <w:pPr>
        <w:pStyle w:val="AODefHead"/>
        <w:numPr>
          <w:ilvl w:val="0"/>
          <w:numId w:val="20"/>
        </w:numPr>
        <w:spacing w:before="120" w:line="264" w:lineRule="auto"/>
        <w:ind w:left="539"/>
        <w:rPr>
          <w:ins w:id="102" w:author="Autor"/>
        </w:rPr>
      </w:pPr>
      <w:ins w:id="103" w:author="Autor">
        <w:r w:rsidRPr="00307126">
          <w:rPr>
            <w:b/>
          </w:rPr>
          <w:t>Účtovný doklad</w:t>
        </w:r>
        <w:r w:rsidRPr="00307126">
          <w:rPr>
            <w:b/>
            <w:bCs/>
          </w:rPr>
          <w:t xml:space="preserve"> - </w:t>
        </w:r>
        <w:r w:rsidRPr="00307126">
          <w:t>doklad definovaný v § 10 ods. 1 zákona č. 431/2002 Z. z. o účtovníctve. Na účely predkladania žiadosti o platbu (ďalej aj „</w:t>
        </w:r>
        <w:proofErr w:type="spellStart"/>
        <w:r w:rsidRPr="00307126">
          <w:t>ŽoP</w:t>
        </w:r>
        <w:proofErr w:type="spellEnd"/>
        <w:r w:rsidRPr="00307126">
          <w:t xml:space="preserve">“)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w:t>
        </w:r>
        <w:proofErr w:type="spellStart"/>
        <w:r w:rsidRPr="00307126">
          <w:t>ŽoP</w:t>
        </w:r>
        <w:proofErr w:type="spellEnd"/>
        <w:r w:rsidRPr="00307126">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307126">
          <w:t>ŽoP</w:t>
        </w:r>
        <w:proofErr w:type="spellEnd"/>
        <w:r w:rsidRPr="00307126">
          <w:t xml:space="preserve"> v prípade využívania preddavkových platieb, za účtovný doklad považuje doklad (tzv. zálohová alebo preddavková faktúra), na základe ktorého je uhrádzaná Preddavková platba zo strany Prijímateľa Dodávateľovi</w:t>
        </w:r>
        <w:r w:rsidR="002C691F" w:rsidRPr="00307126">
          <w:t>;</w:t>
        </w:r>
      </w:ins>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104"/>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w:t>
      </w:r>
      <w:r w:rsidRPr="00307126">
        <w:rPr>
          <w:rFonts w:ascii="Times New Roman" w:hAnsi="Times New Roman"/>
        </w:rPr>
        <w:lastRenderedPageBreak/>
        <w:t>nariadenia</w:t>
      </w:r>
      <w:commentRangeEnd w:id="104"/>
      <w:r w:rsidRPr="00307126">
        <w:rPr>
          <w:rStyle w:val="Odkaznakomentr"/>
          <w:rFonts w:ascii="Times New Roman" w:eastAsia="Times New Roman" w:hAnsi="Times New Roman"/>
          <w:sz w:val="22"/>
          <w:szCs w:val="22"/>
          <w:lang w:eastAsia="sk-SK"/>
        </w:rPr>
        <w:commentReference w:id="104"/>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105"/>
      <w:r w:rsidRPr="00307126">
        <w:rPr>
          <w:rFonts w:ascii="Times New Roman" w:hAnsi="Times New Roman"/>
        </w:rPr>
        <w:t>...............</w:t>
      </w:r>
      <w:commentRangeEnd w:id="105"/>
      <w:r w:rsidRPr="00307126">
        <w:rPr>
          <w:rStyle w:val="Odkaznakomentr"/>
          <w:rFonts w:ascii="Times New Roman" w:eastAsia="Times New Roman" w:hAnsi="Times New Roman"/>
          <w:sz w:val="22"/>
          <w:szCs w:val="22"/>
          <w:lang w:eastAsia="sk-SK"/>
        </w:rPr>
        <w:commentReference w:id="105"/>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72C07B7F"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w:t>
      </w:r>
      <w:del w:id="106" w:author="Autor">
        <w:r w:rsidRPr="00D828B9">
          <w:rPr>
            <w:rFonts w:ascii="Times New Roman" w:hAnsi="Times New Roman"/>
          </w:rPr>
          <w:delText>Splnenie</w:delText>
        </w:r>
      </w:del>
      <w:ins w:id="107" w:author="Autor">
        <w:r w:rsidR="00324EB2" w:rsidRPr="00307126">
          <w:rPr>
            <w:rFonts w:ascii="Times New Roman" w:hAnsi="Times New Roman"/>
          </w:rPr>
          <w:t xml:space="preserve">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w:t>
        </w:r>
      </w:ins>
      <w:r w:rsidRPr="00307126">
        <w:rPr>
          <w:rFonts w:ascii="Times New Roman" w:hAnsi="Times New Roman"/>
        </w:rPr>
        <w:t xml:space="preserve"> tejto podmienky</w:t>
      </w:r>
      <w:del w:id="108" w:author="Autor">
        <w:r w:rsidRPr="00D828B9">
          <w:rPr>
            <w:rFonts w:ascii="Times New Roman" w:hAnsi="Times New Roman"/>
          </w:rPr>
          <w:delText xml:space="preserve"> sa</w:delText>
        </w:r>
      </w:del>
      <w:r w:rsidRPr="00307126">
        <w:rPr>
          <w:rFonts w:ascii="Times New Roman" w:hAnsi="Times New Roman"/>
        </w:rPr>
        <w:t xml:space="preserve">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5D4EAA60"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4C5489">
        <w:rPr>
          <w:rFonts w:ascii="Times New Roman" w:hAnsi="Times New Roman"/>
          <w:sz w:val="24"/>
          <w:rPrChange w:id="109" w:author="Autor">
            <w:rPr>
              <w:rFonts w:ascii="Times New Roman" w:hAnsi="Times New Roman"/>
            </w:rPr>
          </w:rPrChange>
        </w:rPr>
        <w:t>listom</w:t>
      </w:r>
      <w:ins w:id="110" w:author="Autor">
        <w:r w:rsidR="00AD4508" w:rsidRPr="00307126">
          <w:rPr>
            <w:rFonts w:ascii="Times New Roman" w:hAnsi="Times New Roman"/>
            <w:sz w:val="24"/>
            <w:szCs w:val="24"/>
          </w:rPr>
          <w:t>/iným vhodným dokumentom</w:t>
        </w:r>
      </w:ins>
      <w:r w:rsidRPr="004C5489">
        <w:rPr>
          <w:rFonts w:ascii="Times New Roman" w:hAnsi="Times New Roman"/>
          <w:sz w:val="24"/>
          <w:rPrChange w:id="111" w:author="Autor">
            <w:rPr>
              <w:rFonts w:ascii="Times New Roman" w:hAnsi="Times New Roman"/>
            </w:rPr>
          </w:rPrChange>
        </w:rPr>
        <w:t>, ktoré sú podpísané, ak je Predmetom Proj</w:t>
      </w:r>
      <w:r w:rsidRPr="00307126">
        <w:rPr>
          <w:rFonts w:ascii="Times New Roman" w:hAnsi="Times New Roman"/>
        </w:rPr>
        <w:t xml:space="preserve">ektu zariadenie, dokumentácia, iná </w:t>
      </w:r>
      <w:del w:id="112" w:author="Autor">
        <w:r w:rsidRPr="00D828B9">
          <w:rPr>
            <w:rFonts w:ascii="Times New Roman" w:hAnsi="Times New Roman"/>
          </w:rPr>
          <w:delText>hnuteľnú</w:delText>
        </w:r>
      </w:del>
      <w:ins w:id="113" w:author="Autor">
        <w:r w:rsidR="00AD4508" w:rsidRPr="00307126">
          <w:rPr>
            <w:rFonts w:ascii="Times New Roman" w:hAnsi="Times New Roman"/>
          </w:rPr>
          <w:t>hnuteľná</w:t>
        </w:r>
      </w:ins>
      <w:r w:rsidR="00AD4508" w:rsidRPr="00307126">
        <w:rPr>
          <w:rFonts w:ascii="Times New Roman" w:hAnsi="Times New Roman"/>
        </w:rPr>
        <w:t xml:space="preserve">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2D56EBD7"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w:t>
      </w:r>
      <w:ins w:id="114" w:author="Autor">
        <w:r w:rsidR="00C12A3A" w:rsidRPr="00307126">
          <w:rPr>
            <w:rFonts w:ascii="Times New Roman" w:hAnsi="Times New Roman"/>
          </w:rPr>
          <w:t>alebo</w:t>
        </w:r>
        <w:r w:rsidR="00324EB2" w:rsidRPr="00307126">
          <w:rPr>
            <w:rFonts w:ascii="Times New Roman" w:hAnsi="Times New Roman"/>
          </w:rPr>
          <w:t xml:space="preserve"> aplikovaný</w:t>
        </w:r>
        <w:r w:rsidRPr="00307126">
          <w:rPr>
            <w:rFonts w:ascii="Times New Roman" w:hAnsi="Times New Roman"/>
          </w:rPr>
          <w:t xml:space="preserve"> </w:t>
        </w:r>
      </w:ins>
      <w:r w:rsidRPr="00307126">
        <w:rPr>
          <w:rFonts w:ascii="Times New Roman" w:hAnsi="Times New Roman"/>
        </w:rPr>
        <w:t>tak, ako sa to predpokladalo v </w:t>
      </w:r>
      <w:del w:id="115" w:author="Autor">
        <w:r w:rsidRPr="00D828B9">
          <w:rPr>
            <w:rFonts w:ascii="Times New Roman" w:hAnsi="Times New Roman"/>
          </w:rPr>
          <w:delText>schválenej Žiadosti</w:delText>
        </w:r>
      </w:del>
      <w:ins w:id="116" w:author="Autor">
        <w:r w:rsidR="00C12A3A" w:rsidRPr="00307126">
          <w:rPr>
            <w:rFonts w:ascii="Times New Roman" w:hAnsi="Times New Roman"/>
          </w:rPr>
          <w:t>Schválenej žiadosti</w:t>
        </w:r>
      </w:ins>
      <w:r w:rsidR="00C12A3A" w:rsidRPr="00307126">
        <w:rPr>
          <w:rFonts w:ascii="Times New Roman" w:hAnsi="Times New Roman"/>
        </w:rPr>
        <w:t xml:space="preserve">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del w:id="117" w:author="Autor">
        <w:r w:rsidR="008F0B5A">
          <w:rPr>
            <w:rFonts w:ascii="Times New Roman" w:hAnsi="Times New Roman"/>
          </w:rPr>
          <w:delText>,</w:delText>
        </w:r>
      </w:del>
      <w:ins w:id="118" w:author="Autor">
        <w:r w:rsidR="00324EB2" w:rsidRPr="00307126">
          <w:rPr>
            <w:rFonts w:ascii="Times New Roman" w:hAnsi="Times New Roman"/>
          </w:rPr>
          <w:t>.</w:t>
        </w:r>
      </w:ins>
      <w:r w:rsidR="008F0B5A" w:rsidRPr="00307126">
        <w:rPr>
          <w:rFonts w:ascii="Times New Roman" w:hAnsi="Times New Roman"/>
        </w:rPr>
        <w:t xml:space="preserve"> </w:t>
      </w:r>
    </w:p>
    <w:p w14:paraId="60C06F4B" w14:textId="43A3134B" w:rsidR="002F22D1" w:rsidRPr="00307126" w:rsidRDefault="008F0B5A" w:rsidP="008F0B5A">
      <w:pPr>
        <w:spacing w:before="120" w:after="0" w:line="264" w:lineRule="auto"/>
        <w:ind w:left="1260"/>
        <w:jc w:val="both"/>
        <w:rPr>
          <w:rFonts w:ascii="Times New Roman" w:hAnsi="Times New Roman"/>
          <w:bCs/>
        </w:rPr>
      </w:pPr>
      <w:del w:id="119" w:author="Autor">
        <w:r>
          <w:rPr>
            <w:rFonts w:ascii="Times New Roman" w:hAnsi="Times New Roman"/>
          </w:rPr>
          <w:delText xml:space="preserve">alebo pre prípad projektov financovaných z ESF, </w:delText>
        </w:r>
        <w:r w:rsidR="005E4601">
          <w:rPr>
            <w:rFonts w:ascii="Times New Roman" w:hAnsi="Times New Roman"/>
          </w:rPr>
          <w:delText xml:space="preserve">pri </w:delText>
        </w:r>
        <w:r>
          <w:rPr>
            <w:rFonts w:ascii="Times New Roman" w:hAnsi="Times New Roman"/>
          </w:rPr>
          <w:delText>ktorých neexistuje</w:delText>
        </w:r>
      </w:del>
      <w:ins w:id="120" w:author="Autor">
        <w:r w:rsidR="00324EB2" w:rsidRPr="00307126">
          <w:rPr>
            <w:rFonts w:ascii="Times New Roman" w:hAnsi="Times New Roman"/>
          </w:rPr>
          <w:t xml:space="preserve">Ak </w:t>
        </w:r>
        <w:r w:rsidRPr="00307126">
          <w:rPr>
            <w:rFonts w:ascii="Times New Roman" w:hAnsi="Times New Roman"/>
          </w:rPr>
          <w:t>Predmet Projektu</w:t>
        </w:r>
        <w:r w:rsidR="00324EB2" w:rsidRPr="00307126">
          <w:rPr>
            <w:rFonts w:ascii="Times New Roman" w:hAnsi="Times New Roman"/>
          </w:rPr>
          <w:t xml:space="preserve"> nie je</w:t>
        </w:r>
      </w:ins>
      <w:r w:rsidR="00324EB2" w:rsidRPr="00307126">
        <w:rPr>
          <w:rFonts w:ascii="Times New Roman" w:hAnsi="Times New Roman"/>
        </w:rPr>
        <w:t xml:space="preserve"> hmotne </w:t>
      </w:r>
      <w:proofErr w:type="spellStart"/>
      <w:r w:rsidR="00324EB2" w:rsidRPr="00307126">
        <w:rPr>
          <w:rFonts w:ascii="Times New Roman" w:hAnsi="Times New Roman"/>
        </w:rPr>
        <w:t>zachytiteľný</w:t>
      </w:r>
      <w:proofErr w:type="spellEnd"/>
      <w:del w:id="121" w:author="Autor">
        <w:r>
          <w:rPr>
            <w:rFonts w:ascii="Times New Roman" w:hAnsi="Times New Roman"/>
          </w:rPr>
          <w:delText xml:space="preserve"> Predmet Projektu,</w:delText>
        </w:r>
      </w:del>
      <w:ins w:id="122" w:author="Autor">
        <w:r w:rsidR="00324EB2" w:rsidRPr="00307126">
          <w:rPr>
            <w:rFonts w:ascii="Times New Roman" w:hAnsi="Times New Roman"/>
          </w:rPr>
          <w:t>, splnenie podmienky Prijímateľ preukazuje</w:t>
        </w:r>
      </w:ins>
      <w:r w:rsidRPr="00307126">
        <w:rPr>
          <w:rFonts w:ascii="Times New Roman" w:hAnsi="Times New Roman"/>
        </w:rPr>
        <w:t xml:space="preserve"> predložením čestného vyhlásenia Prijímateľa s uvedením dňa, ku ktorému došlo k ukončeniu poslednej hlavnej Aktivity Projektu</w:t>
      </w:r>
      <w:r w:rsidR="001E3EE1" w:rsidRPr="00307126">
        <w:rPr>
          <w:rFonts w:ascii="Times New Roman" w:hAnsi="Times New Roman"/>
        </w:rPr>
        <w:t xml:space="preserve">, pričom prílohou čestného vyhlásenia je </w:t>
      </w:r>
      <w:commentRangeStart w:id="123"/>
      <w:r w:rsidR="001E3EE1" w:rsidRPr="00307126">
        <w:rPr>
          <w:rFonts w:ascii="Times New Roman" w:hAnsi="Times New Roman"/>
        </w:rPr>
        <w:t>dokument</w:t>
      </w:r>
      <w:commentRangeEnd w:id="123"/>
      <w:r w:rsidR="001E3EE1" w:rsidRPr="004C5489">
        <w:rPr>
          <w:rStyle w:val="Odkaznakomentr"/>
          <w:rFonts w:ascii="Times New Roman" w:hAnsi="Times New Roman"/>
          <w:sz w:val="22"/>
          <w:lang w:val="x-none"/>
          <w:rPrChange w:id="124" w:author="Autor">
            <w:rPr>
              <w:rStyle w:val="Odkaznakomentr"/>
              <w:rFonts w:ascii="Times New Roman" w:hAnsi="Times New Roman"/>
              <w:lang w:val="x-none"/>
            </w:rPr>
          </w:rPrChange>
        </w:rPr>
        <w:commentReference w:id="123"/>
      </w:r>
      <w:r w:rsidR="001E3EE1" w:rsidRPr="00307126">
        <w:rPr>
          <w:rFonts w:ascii="Times New Roman" w:hAnsi="Times New Roman"/>
        </w:rPr>
        <w:t xml:space="preserve"> odôvodňujúci ukončenie poslednej hlavnej Aktivity Projektu v deň uvedený v čestnom vyhlásení</w:t>
      </w:r>
      <w:r w:rsidR="002F22D1" w:rsidRPr="00307126">
        <w:rPr>
          <w:rFonts w:ascii="Times New Roman" w:hAnsi="Times New Roman"/>
          <w:bCs/>
        </w:rPr>
        <w:t>.</w:t>
      </w:r>
    </w:p>
    <w:p w14:paraId="517A764C" w14:textId="77777777"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25"/>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125"/>
      <w:r w:rsidRPr="00307126">
        <w:rPr>
          <w:rStyle w:val="Odkaznakomentr"/>
          <w:rFonts w:ascii="Times New Roman" w:hAnsi="Times New Roman"/>
          <w:sz w:val="22"/>
          <w:szCs w:val="22"/>
        </w:rPr>
        <w:commentReference w:id="125"/>
      </w:r>
    </w:p>
    <w:p w14:paraId="62192A95" w14:textId="685F7393" w:rsidR="002F22D1" w:rsidRPr="00307126" w:rsidRDefault="002F22D1" w:rsidP="002F22D1">
      <w:pPr>
        <w:pStyle w:val="AODefHead"/>
        <w:numPr>
          <w:ilvl w:val="0"/>
          <w:numId w:val="0"/>
        </w:numPr>
        <w:spacing w:before="120" w:line="264" w:lineRule="auto"/>
        <w:ind w:left="540"/>
      </w:pPr>
      <w:r w:rsidRPr="00307126">
        <w:rPr>
          <w:b/>
        </w:rPr>
        <w:lastRenderedPageBreak/>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ins w:id="126" w:author="Autor">
        <w:r w:rsidR="00324EB2" w:rsidRPr="00307126">
          <w:t xml:space="preserve"> ostatných</w:t>
        </w:r>
      </w:ins>
      <w:r w:rsidRPr="00307126">
        <w:t> Právnych dokumentoch;</w:t>
      </w:r>
    </w:p>
    <w:p w14:paraId="7A838252" w14:textId="62280C78" w:rsidR="002F22D1" w:rsidRPr="00307126" w:rsidRDefault="002F22D1" w:rsidP="00C87FFC">
      <w:pPr>
        <w:pStyle w:val="AODefHead"/>
        <w:numPr>
          <w:ilvl w:val="0"/>
          <w:numId w:val="20"/>
        </w:numPr>
        <w:spacing w:before="120" w:line="264" w:lineRule="auto"/>
        <w:ind w:left="540"/>
      </w:pPr>
      <w:r w:rsidRPr="00307126">
        <w:rPr>
          <w:b/>
        </w:rPr>
        <w:t xml:space="preserve">Verejné obstarávanie </w:t>
      </w:r>
      <w:r w:rsidRPr="00307126">
        <w:t>alebo</w:t>
      </w:r>
      <w:r w:rsidRPr="00307126">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del w:id="127" w:author="Autor">
        <w:r w:rsidR="007A714C">
          <w:delText xml:space="preserve"> </w:delText>
        </w:r>
      </w:del>
      <w:r w:rsidR="00EE20F2" w:rsidRPr="00307126">
        <w:t xml:space="preserve">s účinnosťou do 17.04.2016, </w:t>
      </w:r>
      <w:r w:rsidRPr="00307126">
        <w:t xml:space="preserve">v súvislosti s výberom Dodávateľa; ak sa v Zmluve o poskytnutí NFP uvádza pojem Verejné obstarávanie vo všeobecnom význame obstarávania služieb, tovarov a stavebných prác, </w:t>
      </w:r>
      <w:proofErr w:type="spellStart"/>
      <w:r w:rsidRPr="00307126">
        <w:t>t.j</w:t>
      </w:r>
      <w:proofErr w:type="spellEnd"/>
      <w:r w:rsidRPr="00307126">
        <w:t>. bez ohľadu na konkrétne postupy obstarávania, zahŕňa aj iné druhy obstarávania nespadajúce pod zákon o VO, ak ich právny poriadok SR pre konkrétny prípad pripúšťa;</w:t>
      </w:r>
    </w:p>
    <w:p w14:paraId="222B8F15" w14:textId="192DB5EC"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del w:id="128" w:author="Autor">
        <w:r w:rsidRPr="00D828B9">
          <w:delText>1</w:delText>
        </w:r>
      </w:del>
      <w:ins w:id="129" w:author="Autor">
        <w:r w:rsidR="00D05217" w:rsidRPr="00307126">
          <w:t>2</w:t>
        </w:r>
      </w:ins>
      <w:r w:rsidRPr="00307126">
        <w:t xml:space="preserve"> ods</w:t>
      </w:r>
      <w:r w:rsidR="001D3560" w:rsidRPr="00307126">
        <w:t>ek</w:t>
      </w:r>
      <w:del w:id="130" w:author="Autor">
        <w:r w:rsidRPr="00D828B9">
          <w:delText>. 9</w:delText>
        </w:r>
      </w:del>
      <w:ins w:id="131" w:author="Autor">
        <w:r w:rsidR="00D05217" w:rsidRPr="00307126">
          <w:t xml:space="preserve"> 1 bod 4</w:t>
        </w:r>
      </w:ins>
      <w:r w:rsidR="00D05217" w:rsidRPr="00307126">
        <w:t xml:space="preserve"> smernice Európskeho parlamentu a Rady (</w:t>
      </w:r>
      <w:del w:id="132" w:author="Autor">
        <w:r w:rsidRPr="00D828B9">
          <w:delText>ES) č. 18/2004</w:delText>
        </w:r>
      </w:del>
      <w:ins w:id="133" w:author="Autor">
        <w:r w:rsidR="00D05217" w:rsidRPr="00307126">
          <w:t>EÚ)  2014/24/EÚ</w:t>
        </w:r>
      </w:ins>
      <w:r w:rsidR="00D05217" w:rsidRPr="00307126">
        <w:t xml:space="preserve"> z </w:t>
      </w:r>
      <w:del w:id="134" w:author="Autor">
        <w:r w:rsidRPr="00D828B9">
          <w:delText>31. marca 2004</w:delText>
        </w:r>
      </w:del>
      <w:ins w:id="135" w:author="Autor">
        <w:r w:rsidR="00D05217" w:rsidRPr="00307126">
          <w:t>26. februára 2014</w:t>
        </w:r>
      </w:ins>
      <w:r w:rsidR="00D05217" w:rsidRPr="00307126">
        <w:t xml:space="preserve"> o</w:t>
      </w:r>
      <w:del w:id="136" w:author="Autor">
        <w:r w:rsidRPr="00D828B9">
          <w:delText xml:space="preserve"> koordinácii postupov zadávania verejných zákaziek na práce, verejných zákaziek na dodávku tovaru</w:delText>
        </w:r>
      </w:del>
      <w:ins w:id="137" w:author="Autor">
        <w:r w:rsidR="00D05217" w:rsidRPr="00307126">
          <w:t> verejnom obstarávaní</w:t>
        </w:r>
      </w:ins>
      <w:r w:rsidR="00D05217" w:rsidRPr="00307126">
        <w:t xml:space="preserve"> a </w:t>
      </w:r>
      <w:del w:id="138" w:author="Autor">
        <w:r w:rsidRPr="00D828B9">
          <w:delText>verejných zákaziek na služby,</w:delText>
        </w:r>
      </w:del>
      <w:ins w:id="139" w:author="Autor">
        <w:r w:rsidR="00D05217" w:rsidRPr="00307126">
          <w:t xml:space="preserve">o zrušení smernice č. 2004/18/ES v platnom znení </w:t>
        </w:r>
      </w:ins>
      <w:r w:rsidR="00D05217" w:rsidRPr="00307126">
        <w:t xml:space="preserve"> </w:t>
      </w:r>
      <w:r w:rsidRPr="00307126">
        <w:t xml:space="preserve">a každé európske zoskupenie územnej spolupráce zriadené v súlade s nariadením Európskeho parlamentu a Rady (EÚ) č. 1302/2013 </w:t>
      </w:r>
      <w:ins w:id="140" w:author="Autor">
        <w:r w:rsidR="00156C07" w:rsidRPr="00307126">
          <w:t xml:space="preserve">zo 17. decembra 2013 v platnom znení </w:t>
        </w:r>
      </w:ins>
      <w:r w:rsidRPr="00307126">
        <w:t>alebo vzniknuté podľa zákona č. 90/2008 Z. z.</w:t>
      </w:r>
      <w:ins w:id="141" w:author="Autor">
        <w:r w:rsidR="00924E42" w:rsidRPr="00307126">
          <w:t xml:space="preserve"> </w:t>
        </w:r>
        <w:r w:rsidR="00156C07" w:rsidRPr="00307126">
          <w:t>o európskom zoskupení územnej spolupráce a o doplnení zákona č. 540/2001 Z. z. o štátnej štatistike</w:t>
        </w:r>
      </w:ins>
      <w:r w:rsidR="00156C07" w:rsidRPr="00307126">
        <w:t xml:space="preserv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14:paraId="7C1CE5E0" w14:textId="5B3267F2" w:rsidR="002F22D1" w:rsidRPr="00307126" w:rsidRDefault="002F22D1" w:rsidP="00C87FFC">
      <w:pPr>
        <w:pStyle w:val="AODefHead"/>
        <w:numPr>
          <w:ilvl w:val="0"/>
          <w:numId w:val="20"/>
        </w:numPr>
        <w:spacing w:before="120" w:line="264" w:lineRule="auto"/>
        <w:ind w:left="540"/>
      </w:pPr>
      <w:r w:rsidRPr="00307126">
        <w:rPr>
          <w:b/>
        </w:rPr>
        <w:t xml:space="preserve">Vládny audit </w:t>
      </w:r>
      <w:r w:rsidRPr="00307126">
        <w:t>–</w:t>
      </w:r>
      <w:r w:rsidR="00924E42" w:rsidRPr="00307126">
        <w:t xml:space="preserve"> </w:t>
      </w:r>
      <w:del w:id="142" w:author="Autor">
        <w:r w:rsidRPr="00143198">
          <w:delText>nezávislá, objektívna, overovacia, hodnotiaca</w:delText>
        </w:r>
      </w:del>
      <w:ins w:id="143" w:author="Autor">
        <w:r w:rsidR="00156C07" w:rsidRPr="00307126">
          <w:t xml:space="preserve">súhrn nezávislých, objektívnych, overovacích, hodnotiacich, </w:t>
        </w:r>
        <w:proofErr w:type="spellStart"/>
        <w:r w:rsidR="00156C07" w:rsidRPr="00307126">
          <w:t>uisťovacích</w:t>
        </w:r>
      </w:ins>
      <w:proofErr w:type="spellEnd"/>
      <w:r w:rsidR="00156C07" w:rsidRPr="00307126">
        <w:t xml:space="preserve"> a</w:t>
      </w:r>
      <w:del w:id="144" w:author="Autor">
        <w:r w:rsidRPr="00143198">
          <w:delText xml:space="preserve"> uisťovania činnosť vykonávaná</w:delText>
        </w:r>
      </w:del>
      <w:ins w:id="145" w:author="Autor">
        <w:r w:rsidR="00156C07" w:rsidRPr="00307126">
          <w:t> konzultačných činností zameraných na zdokonaľovanie riadiacich a kontrolných procesov vykonávaných</w:t>
        </w:r>
      </w:ins>
      <w:r w:rsidR="00156C07" w:rsidRPr="00307126">
        <w:t xml:space="preserve"> podľa zákona </w:t>
      </w:r>
      <w:ins w:id="146" w:author="Autor">
        <w:r w:rsidR="00156C07" w:rsidRPr="00307126">
          <w:t xml:space="preserve">č. 357/2015 Z. z. </w:t>
        </w:r>
      </w:ins>
      <w:r w:rsidR="00156C07" w:rsidRPr="00307126">
        <w:t>o finančnej kontrole a </w:t>
      </w:r>
      <w:del w:id="147" w:author="Autor">
        <w:r w:rsidR="00CF6859" w:rsidRPr="00143198">
          <w:delText xml:space="preserve"> </w:delText>
        </w:r>
      </w:del>
      <w:r w:rsidR="00156C07" w:rsidRPr="00307126">
        <w:t>audite</w:t>
      </w:r>
      <w:del w:id="148" w:author="Autor">
        <w:r w:rsidRPr="00143198">
          <w:delText>, osobitných predpisov a </w:delText>
        </w:r>
      </w:del>
      <w:ins w:id="149" w:author="Autor">
        <w:r w:rsidR="00F61BB8">
          <w:t xml:space="preserve"> a iných aplikovateľných právnych </w:t>
        </w:r>
        <w:proofErr w:type="spellStart"/>
        <w:r w:rsidR="00F61BB8">
          <w:t>preppisov</w:t>
        </w:r>
        <w:proofErr w:type="spellEnd"/>
        <w:r w:rsidR="00156C07" w:rsidRPr="00307126">
          <w:t xml:space="preserve"> </w:t>
        </w:r>
      </w:ins>
      <w:r w:rsidR="00156C07" w:rsidRPr="00307126">
        <w:t>so zohľadnením medzinárodne uznávaných audítorských štandardov</w:t>
      </w:r>
      <w:r w:rsidRPr="00307126">
        <w:t>;</w:t>
      </w:r>
    </w:p>
    <w:p w14:paraId="5F36BDF6" w14:textId="44C6CB50" w:rsidR="00C72A22" w:rsidRPr="00307126" w:rsidRDefault="00C72A22" w:rsidP="009A0837">
      <w:pPr>
        <w:pStyle w:val="AODefPara"/>
        <w:numPr>
          <w:ilvl w:val="1"/>
          <w:numId w:val="20"/>
        </w:numPr>
        <w:spacing w:before="120" w:line="264" w:lineRule="auto"/>
        <w:ind w:left="567"/>
        <w:rPr>
          <w:ins w:id="150" w:author="Autor"/>
        </w:rPr>
      </w:pPr>
      <w:ins w:id="151" w:author="Auto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 xml:space="preserve">67 ods. 1 písm. b) až </w:t>
        </w:r>
        <w:r w:rsidR="00067253">
          <w:rPr>
            <w:rFonts w:eastAsia="Times New Roman"/>
            <w:color w:val="000000"/>
            <w:lang w:eastAsia="sk-SK"/>
          </w:rPr>
          <w:t>d</w:t>
        </w:r>
        <w:r w:rsidR="00067253" w:rsidRPr="00067253">
          <w:rPr>
            <w:rFonts w:eastAsia="Times New Roman"/>
            <w:color w:val="000000"/>
            <w:lang w:eastAsia="sk-SK"/>
          </w:rPr>
          <w:t>) a v článku 68 ods. 1</w:t>
        </w:r>
        <w:r w:rsidRPr="00307126">
          <w:rPr>
            <w:rFonts w:eastAsia="Times New Roman"/>
            <w:color w:val="000000"/>
            <w:lang w:eastAsia="sk-SK"/>
          </w:rPr>
          <w:t xml:space="preserve"> všeobecného nariadenia. Na výdavky vykazované zjednodušeným spôsobom vykazovania sa neuplatňuje podmienka preukazovania ich vzniku;</w:t>
        </w:r>
      </w:ins>
    </w:p>
    <w:p w14:paraId="7BABCCFD" w14:textId="28C66C55"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14:paraId="08E4079D" w14:textId="77777777"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14:paraId="2F04D5B2" w14:textId="77777777"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14:paraId="6786E853" w14:textId="37CA8B9A" w:rsidR="002F22D1" w:rsidRPr="00307126" w:rsidRDefault="002F22D1" w:rsidP="00C87FFC">
      <w:pPr>
        <w:pStyle w:val="AODefHead"/>
        <w:numPr>
          <w:ilvl w:val="0"/>
          <w:numId w:val="20"/>
        </w:numPr>
        <w:spacing w:before="120" w:line="264" w:lineRule="auto"/>
        <w:ind w:left="900"/>
      </w:pPr>
      <w:r w:rsidRPr="00307126">
        <w:t>(ii) vystavenia prvej písomnej objednávky pre Dodávateľa</w:t>
      </w:r>
      <w:ins w:id="152" w:author="Autor">
        <w:r w:rsidR="0081694D">
          <w:t xml:space="preserve"> na dodanie tovaru</w:t>
        </w:r>
      </w:ins>
      <w:r w:rsidRPr="00307126">
        <w:t>, alebo nadobudnutím účinnosti prvej zmluvy uzavretej s</w:t>
      </w:r>
      <w:r w:rsidR="0081694D">
        <w:t> </w:t>
      </w:r>
      <w:r w:rsidRPr="00307126">
        <w:t>Dodávateľom</w:t>
      </w:r>
      <w:ins w:id="153" w:author="Autor">
        <w:r w:rsidR="0081694D">
          <w:t xml:space="preserve"> na dodanie tovaru</w:t>
        </w:r>
      </w:ins>
      <w:r w:rsidRPr="00307126">
        <w:t xml:space="preserve">, </w:t>
      </w:r>
      <w:r w:rsidR="004059ED" w:rsidRPr="00307126">
        <w:t>ak</w:t>
      </w:r>
      <w:r w:rsidRPr="00307126">
        <w:t xml:space="preserve"> </w:t>
      </w:r>
      <w:del w:id="154" w:author="Autor">
        <w:r w:rsidRPr="00D828B9">
          <w:delText>nebola vystavená objednávka</w:delText>
        </w:r>
      </w:del>
      <w:ins w:id="155" w:author="Autor">
        <w:r w:rsidR="0081694D">
          <w:t>príslušná zmluva, predmetom ktorej je dodanie tovaru, nepredpokladá vystavenie objednávky</w:t>
        </w:r>
      </w:ins>
      <w:r w:rsidRPr="00307126">
        <w:t xml:space="preserve"> alebo</w:t>
      </w:r>
    </w:p>
    <w:p w14:paraId="3D8BB01D" w14:textId="77777777" w:rsidR="002F22D1" w:rsidRPr="00307126" w:rsidRDefault="002F22D1" w:rsidP="00C87FFC">
      <w:pPr>
        <w:pStyle w:val="AODefHead"/>
        <w:numPr>
          <w:ilvl w:val="0"/>
          <w:numId w:val="20"/>
        </w:numPr>
        <w:spacing w:before="120" w:line="264" w:lineRule="auto"/>
        <w:ind w:left="900"/>
      </w:pPr>
      <w:r w:rsidRPr="00307126">
        <w:t>(iii) začatia poskytovania služieb týkajúcich sa Projektu, alebo</w:t>
      </w:r>
    </w:p>
    <w:p w14:paraId="32F01AF5" w14:textId="77777777" w:rsidR="002F22D1" w:rsidRPr="00307126" w:rsidRDefault="002F22D1" w:rsidP="00C87FFC">
      <w:pPr>
        <w:pStyle w:val="AODefHead"/>
        <w:numPr>
          <w:ilvl w:val="0"/>
          <w:numId w:val="20"/>
        </w:numPr>
        <w:spacing w:before="120" w:line="264" w:lineRule="auto"/>
        <w:ind w:left="900"/>
      </w:pPr>
      <w:r w:rsidRPr="00307126">
        <w:t>(iv) začatím riešenia výskumnej a/alebo vývojovej úlohy v rámci Projektu, alebo</w:t>
      </w:r>
    </w:p>
    <w:p w14:paraId="4046FB5A" w14:textId="77777777" w:rsidR="002F22D1" w:rsidRPr="00307126" w:rsidRDefault="002F22D1" w:rsidP="00C87FFC">
      <w:pPr>
        <w:pStyle w:val="AODefPara"/>
        <w:numPr>
          <w:ilvl w:val="1"/>
          <w:numId w:val="20"/>
        </w:numPr>
        <w:spacing w:before="120" w:line="264" w:lineRule="auto"/>
        <w:ind w:left="902"/>
      </w:pPr>
      <w:r w:rsidRPr="00307126">
        <w:lastRenderedPageBreak/>
        <w:t xml:space="preserve">(v) začatia realizácie inej prvej hlavnej Aktivity, ktorú nemožno podradiť pod body (i) až (iv) a ktorá je ako hlavná aktivity uvedená v Prílohe č. 2 Zmluvy o poskytnutí NFP, </w:t>
      </w:r>
    </w:p>
    <w:p w14:paraId="7E257712" w14:textId="77777777"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14:paraId="7E55E366" w14:textId="77777777"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14:paraId="1CA14817" w14:textId="77777777"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14:paraId="72575E17" w14:textId="77777777" w:rsidR="0095057C" w:rsidRPr="00307126" w:rsidRDefault="00764BD1" w:rsidP="0095057C">
      <w:pPr>
        <w:pStyle w:val="AODefPara"/>
        <w:numPr>
          <w:ilvl w:val="0"/>
          <w:numId w:val="44"/>
        </w:numPr>
        <w:spacing w:before="120" w:line="264" w:lineRule="auto"/>
      </w:pPr>
      <w:commentRangeStart w:id="156"/>
      <w:r w:rsidRPr="00307126">
        <w:rPr>
          <w:bCs/>
        </w:rPr>
        <w:t xml:space="preserve">predloženie dokumentácie k VO na výkon </w:t>
      </w:r>
      <w:r w:rsidR="00161C93" w:rsidRPr="00307126">
        <w:rPr>
          <w:bCs/>
        </w:rPr>
        <w:t xml:space="preserve">prvej </w:t>
      </w:r>
      <w:r w:rsidRPr="00307126">
        <w:rPr>
          <w:bCs/>
        </w:rPr>
        <w:t>ex-</w:t>
      </w:r>
      <w:proofErr w:type="spellStart"/>
      <w:r w:rsidRPr="00307126">
        <w:rPr>
          <w:bCs/>
        </w:rPr>
        <w:t>ante</w:t>
      </w:r>
      <w:proofErr w:type="spellEnd"/>
      <w:r w:rsidRPr="00307126">
        <w:rPr>
          <w:bCs/>
        </w:rPr>
        <w:t xml:space="preserve"> kontroly, ak je takáto kontrola vzhľadom na charakter zákazky povinná, </w:t>
      </w:r>
      <w:r w:rsidR="0095057C" w:rsidRPr="00307126">
        <w:rPr>
          <w:bCs/>
        </w:rPr>
        <w:t>alebo</w:t>
      </w:r>
      <w:commentRangeEnd w:id="156"/>
      <w:r w:rsidR="00335ACA">
        <w:rPr>
          <w:rStyle w:val="Odkaznakomentr"/>
          <w:rFonts w:eastAsia="Times New Roman"/>
          <w:lang w:val="x-none" w:eastAsia="x-none"/>
        </w:rPr>
        <w:commentReference w:id="156"/>
      </w:r>
      <w:r w:rsidR="0095057C" w:rsidRPr="00307126">
        <w:rPr>
          <w:bCs/>
        </w:rPr>
        <w:t xml:space="preserve"> </w:t>
      </w:r>
    </w:p>
    <w:p w14:paraId="1CC179FD" w14:textId="77777777" w:rsidR="0095057C" w:rsidRPr="00307126" w:rsidRDefault="00764BD1" w:rsidP="0095057C">
      <w:pPr>
        <w:pStyle w:val="AODefPara"/>
        <w:numPr>
          <w:ilvl w:val="0"/>
          <w:numId w:val="44"/>
        </w:numPr>
        <w:spacing w:before="120" w:line="264" w:lineRule="auto"/>
      </w:pPr>
      <w:r w:rsidRPr="00307126">
        <w:rPr>
          <w:bCs/>
        </w:rPr>
        <w:t xml:space="preserve">pri Verejných obstarávaniach, kde nie je povinne vykonávaná </w:t>
      </w:r>
      <w:r w:rsidR="00161C93" w:rsidRPr="00307126">
        <w:rPr>
          <w:bCs/>
        </w:rPr>
        <w:t xml:space="preserve">prvá </w:t>
      </w:r>
      <w:r w:rsidRPr="00307126">
        <w:rPr>
          <w:bCs/>
        </w:rPr>
        <w:t>ex-</w:t>
      </w:r>
      <w:proofErr w:type="spellStart"/>
      <w:r w:rsidRPr="00307126">
        <w:rPr>
          <w:bCs/>
        </w:rPr>
        <w:t>ante</w:t>
      </w:r>
      <w:proofErr w:type="spellEnd"/>
      <w:r w:rsidRPr="00307126">
        <w:rPr>
          <w:bCs/>
        </w:rPr>
        <w:t xml:space="preserve"> kontrola sa za začatie Verejného obstarávania považuje</w:t>
      </w:r>
      <w:r w:rsidR="0095057C" w:rsidRPr="00307126">
        <w:rPr>
          <w:bCs/>
        </w:rPr>
        <w:t xml:space="preserve">: </w:t>
      </w:r>
    </w:p>
    <w:p w14:paraId="4571AC76" w14:textId="77777777"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14:paraId="34F204A2" w14:textId="77777777" w:rsidR="0095057C" w:rsidRPr="00307126"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oznámenia použitého ako výzva na súťaž alebo výzva na predkladanie ponúk na zverejnenie</w:t>
      </w:r>
      <w:r w:rsidR="009F1CF6" w:rsidRPr="00307126">
        <w:rPr>
          <w:bCs/>
        </w:rPr>
        <w:t xml:space="preserve">, alebo </w:t>
      </w:r>
    </w:p>
    <w:p w14:paraId="43A8858E" w14:textId="77777777" w:rsidR="00764BD1" w:rsidRPr="00307126" w:rsidRDefault="009F1CF6" w:rsidP="00C87FFC">
      <w:pPr>
        <w:pStyle w:val="AODefPara"/>
        <w:numPr>
          <w:ilvl w:val="3"/>
          <w:numId w:val="20"/>
        </w:numPr>
        <w:spacing w:before="120" w:line="264" w:lineRule="auto"/>
        <w:ind w:hanging="540"/>
      </w:pPr>
      <w:r w:rsidRPr="00307126">
        <w:rPr>
          <w:bCs/>
        </w:rPr>
        <w:t>spustenie procesu zadávania zákazky v rámci elektronického trhoviska</w:t>
      </w:r>
      <w:r w:rsidR="00764BD1" w:rsidRPr="00307126">
        <w:rPr>
          <w:bCs/>
        </w:rPr>
        <w:t>;</w:t>
      </w:r>
    </w:p>
    <w:p w14:paraId="33187619" w14:textId="77777777" w:rsidR="002F22D1" w:rsidRPr="00307126" w:rsidRDefault="002F22D1" w:rsidP="002F22D1">
      <w:pPr>
        <w:pStyle w:val="AODefPara"/>
        <w:numPr>
          <w:ilvl w:val="0"/>
          <w:numId w:val="0"/>
        </w:numPr>
        <w:spacing w:before="120" w:line="264" w:lineRule="auto"/>
        <w:ind w:left="540"/>
        <w:rPr>
          <w:bCs/>
        </w:rPr>
      </w:pPr>
      <w:r w:rsidRPr="00307126">
        <w:rPr>
          <w:b/>
          <w:bCs/>
        </w:rPr>
        <w:t xml:space="preserve">Zákon o finančnej kontrole a 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zákonov;</w:t>
      </w:r>
    </w:p>
    <w:p w14:paraId="4C776AEF" w14:textId="77777777" w:rsidR="007A714C" w:rsidRPr="00307126" w:rsidRDefault="002F22D1" w:rsidP="007A714C">
      <w:pPr>
        <w:pStyle w:val="AODefPara"/>
        <w:numPr>
          <w:ilvl w:val="0"/>
          <w:numId w:val="0"/>
        </w:numPr>
        <w:spacing w:before="120" w:line="264" w:lineRule="auto"/>
        <w:ind w:left="540"/>
      </w:pPr>
      <w:r w:rsidRPr="00307126">
        <w:rPr>
          <w:b/>
        </w:rPr>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14:paraId="1C4E221A" w14:textId="77777777" w:rsidR="007A714C" w:rsidRPr="00307126" w:rsidRDefault="007A714C" w:rsidP="007A714C">
      <w:pPr>
        <w:pStyle w:val="AODefPara"/>
        <w:numPr>
          <w:ilvl w:val="0"/>
          <w:numId w:val="0"/>
        </w:numPr>
        <w:spacing w:before="120" w:line="264" w:lineRule="auto"/>
        <w:ind w:left="540"/>
      </w:pPr>
      <w:r w:rsidRPr="00307126">
        <w:rPr>
          <w:b/>
        </w:rPr>
        <w:t>Zákon č. 25/2006 Z.</w:t>
      </w:r>
      <w:r w:rsidRPr="00307126">
        <w:t xml:space="preserve"> </w:t>
      </w:r>
      <w:r w:rsidRPr="00307126">
        <w:rPr>
          <w:b/>
        </w:rPr>
        <w:t>z.</w:t>
      </w:r>
      <w:r w:rsidRPr="00307126">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157"/>
      <w:commentRangeStart w:id="158"/>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157"/>
    <w:commentRangeEnd w:id="158"/>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157"/>
      </w:r>
      <w:r w:rsidRPr="00067253">
        <w:rPr>
          <w:rStyle w:val="Odkaznakomentr"/>
          <w:rFonts w:ascii="Times New Roman" w:hAnsi="Times New Roman"/>
          <w:sz w:val="22"/>
          <w:lang w:val="x-none"/>
        </w:rPr>
        <w:commentReference w:id="158"/>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lastRenderedPageBreak/>
        <w:t xml:space="preserve">za účelom zaplatenia pohľadávok inej banky zo zmluvy uzatvorenej medzi Prijímateľom a takouto inou bankou, na základe ktorej iná banka poskytla Prijímateľovi úver v rozsahu a na účel podľa odrážky vyššie.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61ECA404"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del w:id="159" w:author="Autor">
        <w:r w:rsidRPr="00D828B9">
          <w:rPr>
            <w:rFonts w:ascii="Times New Roman" w:hAnsi="Times New Roman"/>
          </w:rPr>
          <w:delText>uhrádzaný</w:delText>
        </w:r>
      </w:del>
      <w:ins w:id="160" w:author="Autor">
        <w:r w:rsidR="00156C07" w:rsidRPr="00307126">
          <w:rPr>
            <w:rFonts w:ascii="Times New Roman" w:hAnsi="Times New Roman"/>
          </w:rPr>
          <w:t xml:space="preserve"> </w:t>
        </w:r>
        <w:r w:rsidR="00D2734A">
          <w:rPr>
            <w:rFonts w:ascii="Times New Roman" w:hAnsi="Times New Roman"/>
          </w:rPr>
          <w:t>možné poskytnúť</w:t>
        </w:r>
      </w:ins>
      <w:r w:rsidR="00D2734A">
        <w:rPr>
          <w:rFonts w:ascii="Times New Roman" w:hAnsi="Times New Roman"/>
        </w:rPr>
        <w:t xml:space="preserve"> </w:t>
      </w:r>
      <w:r w:rsidR="00924E42" w:rsidRPr="00307126">
        <w:rPr>
          <w:rFonts w:ascii="Times New Roman" w:hAnsi="Times New Roman"/>
        </w:rPr>
        <w:t>NFP</w:t>
      </w:r>
      <w:r w:rsidRPr="00307126">
        <w:rPr>
          <w:rFonts w:ascii="Times New Roman" w:hAnsi="Times New Roman"/>
        </w:rPr>
        <w:t xml:space="preserve">, </w:t>
      </w:r>
      <w:proofErr w:type="spellStart"/>
      <w:r w:rsidRPr="00307126">
        <w:rPr>
          <w:rFonts w:ascii="Times New Roman" w:hAnsi="Times New Roman"/>
        </w:rPr>
        <w:t>t.j</w:t>
      </w:r>
      <w:proofErr w:type="spellEnd"/>
      <w:r w:rsidRPr="00307126">
        <w:rPr>
          <w:rFonts w:ascii="Times New Roman" w:hAnsi="Times New Roman"/>
        </w:rPr>
        <w:t>. prostriedky EÚ a štátneho rozpočtu na spolufinancovanie</w:t>
      </w:r>
      <w:r w:rsidR="00156C07" w:rsidRPr="00307126">
        <w:rPr>
          <w:rFonts w:ascii="Times New Roman" w:hAnsi="Times New Roman"/>
        </w:rPr>
        <w:t xml:space="preserve"> </w:t>
      </w:r>
      <w:commentRangeStart w:id="161"/>
      <w:ins w:id="162" w:author="Autor">
        <w:r w:rsidR="00156C07" w:rsidRPr="00307126">
          <w:rPr>
            <w:rFonts w:ascii="Times New Roman" w:hAnsi="Times New Roman"/>
          </w:rPr>
          <w:t>a zdroja pro-rata</w:t>
        </w:r>
        <w:commentRangeEnd w:id="161"/>
        <w:r w:rsidR="00E47083">
          <w:rPr>
            <w:rStyle w:val="Odkaznakomentr"/>
            <w:rFonts w:ascii="Times New Roman" w:eastAsia="Times New Roman" w:hAnsi="Times New Roman"/>
            <w:lang w:val="x-none" w:eastAsia="x-none"/>
          </w:rPr>
          <w:commentReference w:id="161"/>
        </w:r>
        <w:r w:rsidR="00156C07" w:rsidRPr="00307126">
          <w:rPr>
            <w:rFonts w:ascii="Times New Roman" w:hAnsi="Times New Roman"/>
          </w:rPr>
          <w:t xml:space="preserve"> </w:t>
        </w:r>
      </w:ins>
      <w:r w:rsidRPr="00307126">
        <w:rPr>
          <w:rFonts w:ascii="Times New Roman" w:hAnsi="Times New Roman"/>
        </w:rPr>
        <w:t xml:space="preserve">v príslušnom pomere. </w:t>
      </w:r>
      <w:r w:rsidRPr="00307126">
        <w:rPr>
          <w:rFonts w:ascii="Times New Roman" w:hAnsi="Times New Roman"/>
          <w:bCs/>
        </w:rPr>
        <w:t xml:space="preserve">Žiadosť o platbu </w:t>
      </w:r>
      <w:del w:id="163" w:author="Autor">
        <w:r w:rsidRPr="00D828B9">
          <w:rPr>
            <w:rFonts w:ascii="Times New Roman" w:hAnsi="Times New Roman"/>
            <w:bCs/>
          </w:rPr>
          <w:delText>prijímateľ eviduje</w:delText>
        </w:r>
      </w:del>
      <w:ins w:id="164" w:author="Autor">
        <w:r w:rsidR="00156C07" w:rsidRPr="00307126">
          <w:rPr>
            <w:rFonts w:ascii="Times New Roman" w:hAnsi="Times New Roman"/>
            <w:bCs/>
          </w:rPr>
          <w:t>vypracováva a elektronicky odosiela prostredníctvom elektronického formulára</w:t>
        </w:r>
      </w:ins>
      <w:r w:rsidR="00156C07" w:rsidRPr="00307126">
        <w:rPr>
          <w:rFonts w:ascii="Times New Roman" w:hAnsi="Times New Roman"/>
          <w:bCs/>
        </w:rPr>
        <w:t xml:space="preserve"> v ITMS2014</w:t>
      </w:r>
      <w:del w:id="165" w:author="Autor">
        <w:r w:rsidRPr="00D828B9">
          <w:rPr>
            <w:rFonts w:ascii="Times New Roman" w:hAnsi="Times New Roman"/>
            <w:bCs/>
          </w:rPr>
          <w:delText>+;</w:delText>
        </w:r>
      </w:del>
      <w:ins w:id="166" w:author="Autor">
        <w:r w:rsidR="00156C07" w:rsidRPr="00307126">
          <w:rPr>
            <w:rFonts w:ascii="Times New Roman" w:hAnsi="Times New Roman"/>
            <w:bCs/>
          </w:rPr>
          <w:t>+ vždy Prijímateľ</w:t>
        </w:r>
        <w:r w:rsidRPr="00307126">
          <w:rPr>
            <w:rFonts w:ascii="Times New Roman" w:hAnsi="Times New Roman"/>
            <w:bCs/>
          </w:rPr>
          <w:t>;</w:t>
        </w:r>
      </w:ins>
    </w:p>
    <w:p w14:paraId="7CCF2363" w14:textId="44CB7827"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w:t>
      </w:r>
      <w:del w:id="167" w:author="Autor">
        <w:r w:rsidRPr="00D828B9">
          <w:rPr>
            <w:rFonts w:ascii="Times New Roman" w:hAnsi="Times New Roman"/>
          </w:rPr>
          <w:delText>ktorých</w:delText>
        </w:r>
      </w:del>
      <w:ins w:id="168" w:author="Autor">
        <w:r w:rsidR="00156C07" w:rsidRPr="00307126">
          <w:rPr>
            <w:rFonts w:ascii="Times New Roman" w:hAnsi="Times New Roman"/>
          </w:rPr>
          <w:t>ktorého</w:t>
        </w:r>
      </w:ins>
      <w:r w:rsidR="00156C07" w:rsidRPr="00307126">
        <w:rPr>
          <w:rFonts w:ascii="Times New Roman" w:hAnsi="Times New Roman"/>
        </w:rPr>
        <w:t xml:space="preserve"> základe </w:t>
      </w:r>
      <w:ins w:id="169" w:author="Auto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w:t>
        </w:r>
      </w:ins>
      <w:r w:rsidR="00156C07" w:rsidRPr="00307126">
        <w:rPr>
          <w:rFonts w:ascii="Times New Roman" w:hAnsi="Times New Roman"/>
        </w:rPr>
        <w:t xml:space="preserve">má </w:t>
      </w:r>
      <w:del w:id="170" w:author="Autor">
        <w:r w:rsidRPr="00D828B9">
          <w:rPr>
            <w:rFonts w:ascii="Times New Roman" w:hAnsi="Times New Roman"/>
          </w:rPr>
          <w:delText xml:space="preserve">Prijímateľ </w:delText>
        </w:r>
      </w:del>
      <w:r w:rsidR="00156C07" w:rsidRPr="00307126">
        <w:rPr>
          <w:rFonts w:ascii="Times New Roman" w:hAnsi="Times New Roman"/>
        </w:rPr>
        <w:t xml:space="preserve">povinnosť </w:t>
      </w:r>
      <w:del w:id="171" w:author="Autor">
        <w:r w:rsidRPr="00D828B9">
          <w:rPr>
            <w:rFonts w:ascii="Times New Roman" w:hAnsi="Times New Roman"/>
          </w:rPr>
          <w:delText>vrátiť</w:delText>
        </w:r>
      </w:del>
      <w:ins w:id="172" w:author="Autor">
        <w:r w:rsidR="00156C07" w:rsidRPr="00307126">
          <w:rPr>
            <w:rFonts w:ascii="Times New Roman" w:hAnsi="Times New Roman"/>
          </w:rPr>
          <w:t>vysporiadať</w:t>
        </w:r>
      </w:ins>
      <w:r w:rsidR="00156C07" w:rsidRPr="00307126">
        <w:rPr>
          <w:rFonts w:ascii="Times New Roman" w:hAnsi="Times New Roman"/>
        </w:rPr>
        <w:t xml:space="preserve"> finančné </w:t>
      </w:r>
      <w:del w:id="173" w:author="Autor">
        <w:r w:rsidRPr="00D828B9">
          <w:rPr>
            <w:rFonts w:ascii="Times New Roman" w:hAnsi="Times New Roman"/>
          </w:rPr>
          <w:delText>prostriedky</w:delText>
        </w:r>
      </w:del>
      <w:ins w:id="174" w:author="Autor">
        <w:r w:rsidR="00156C07" w:rsidRPr="00307126">
          <w:rPr>
            <w:rFonts w:ascii="Times New Roman" w:hAnsi="Times New Roman"/>
          </w:rPr>
          <w:t>vzťahy</w:t>
        </w:r>
      </w:ins>
      <w:r w:rsidR="00156C07" w:rsidRPr="00307126">
        <w:rPr>
          <w:rFonts w:ascii="Times New Roman" w:hAnsi="Times New Roman"/>
        </w:rPr>
        <w:t xml:space="preserve"> </w:t>
      </w:r>
      <w:r w:rsidR="00E47083">
        <w:rPr>
          <w:rFonts w:ascii="Times New Roman" w:hAnsi="Times New Roman"/>
        </w:rPr>
        <w:t>v </w:t>
      </w:r>
      <w:del w:id="175" w:author="Autor">
        <w:r w:rsidRPr="00D828B9">
          <w:rPr>
            <w:rFonts w:ascii="Times New Roman" w:hAnsi="Times New Roman"/>
          </w:rPr>
          <w:delText>príslušnom pomere na stanovené bankové účty</w:delText>
        </w:r>
      </w:del>
      <w:ins w:id="176" w:author="Autor">
        <w:r w:rsidR="00E47083">
          <w:rPr>
            <w:rFonts w:ascii="Times New Roman" w:hAnsi="Times New Roman"/>
          </w:rPr>
          <w:t>súlade s článkom 10 VZP</w:t>
        </w:r>
      </w:ins>
      <w:r w:rsidR="00E47083">
        <w:rPr>
          <w:rFonts w:ascii="Times New Roman" w:hAnsi="Times New Roman"/>
        </w:rPr>
        <w:t>.</w:t>
      </w:r>
    </w:p>
    <w:p w14:paraId="318D7A83" w14:textId="77777777"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lastRenderedPageBreak/>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177"/>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178"/>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178"/>
      <w:r w:rsidR="00C1199A" w:rsidRPr="00307126">
        <w:rPr>
          <w:rStyle w:val="Odkaznakomentr"/>
          <w:rFonts w:ascii="Times New Roman" w:eastAsia="Times New Roman" w:hAnsi="Times New Roman"/>
          <w:sz w:val="22"/>
          <w:szCs w:val="22"/>
          <w:lang w:eastAsia="sk-SK"/>
        </w:rPr>
        <w:commentReference w:id="178"/>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177"/>
      <w:r w:rsidR="009C6F75" w:rsidRPr="004C5489">
        <w:rPr>
          <w:rStyle w:val="Odkaznakomentr"/>
          <w:rFonts w:ascii="Times New Roman" w:hAnsi="Times New Roman"/>
          <w:sz w:val="22"/>
          <w:lang w:val="x-none"/>
          <w:rPrChange w:id="179" w:author="Autor">
            <w:rPr>
              <w:rStyle w:val="Odkaznakomentr"/>
              <w:rFonts w:ascii="Times New Roman" w:hAnsi="Times New Roman"/>
              <w:lang w:val="x-none"/>
            </w:rPr>
          </w:rPrChange>
        </w:rPr>
        <w:commentReference w:id="177"/>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77777777"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 xml:space="preserve">Prijímateľ je povinný riadiť sa aktuálnou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77777777" w:rsidR="005D01B9" w:rsidRPr="00307126" w:rsidRDefault="00107570" w:rsidP="00A66B02">
      <w:pPr>
        <w:pStyle w:val="Nadpis3"/>
        <w:tabs>
          <w:tab w:val="left" w:pos="1440"/>
        </w:tabs>
        <w:spacing w:before="120" w:line="264" w:lineRule="auto"/>
        <w:jc w:val="both"/>
        <w:rPr>
          <w:rFonts w:ascii="Times New Roman" w:hAnsi="Times New Roman"/>
          <w:sz w:val="22"/>
          <w:szCs w:val="22"/>
          <w:lang w:val="sk-SK"/>
        </w:rPr>
      </w:pPr>
      <w:r w:rsidRPr="00307126">
        <w:rPr>
          <w:rFonts w:ascii="Times New Roman" w:hAnsi="Times New Roman"/>
          <w:sz w:val="22"/>
          <w:szCs w:val="22"/>
        </w:rPr>
        <w:lastRenderedPageBreak/>
        <w:t>Článok 3</w:t>
      </w:r>
      <w:r w:rsidRPr="00307126">
        <w:rPr>
          <w:rFonts w:ascii="Times New Roman" w:hAnsi="Times New Roman"/>
          <w:sz w:val="22"/>
          <w:szCs w:val="22"/>
        </w:rPr>
        <w:tab/>
        <w:t>OBSTARÁVANIE SLUŽIEB, TOVAROV A PRÁC PRIJÍMATEĽOM</w:t>
      </w:r>
    </w:p>
    <w:p w14:paraId="2D7A57B3" w14:textId="77777777" w:rsidR="003C0F18" w:rsidRPr="0030712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nediskriminácie</w:t>
      </w:r>
      <w:r w:rsidR="005E6C80" w:rsidRPr="00307126">
        <w:rPr>
          <w:rFonts w:ascii="Times New Roman" w:hAnsi="Times New Roman"/>
        </w:rPr>
        <w:t xml:space="preserve"> hospodárskych subjektov</w:t>
      </w:r>
      <w:r w:rsidRPr="00307126">
        <w:rPr>
          <w:rFonts w:ascii="Times New Roman" w:hAnsi="Times New Roman"/>
        </w:rPr>
        <w:t xml:space="preserve">, </w:t>
      </w:r>
      <w:r w:rsidR="00C02F0F" w:rsidRPr="00307126">
        <w:rPr>
          <w:rFonts w:ascii="Times New Roman" w:hAnsi="Times New Roman"/>
        </w:rPr>
        <w:t xml:space="preserve">rovnakého zaobchádzania, </w:t>
      </w:r>
      <w:r w:rsidRPr="00307126">
        <w:rPr>
          <w:rFonts w:ascii="Times New Roman" w:hAnsi="Times New Roman"/>
        </w:rPr>
        <w:t>transparentnosti</w:t>
      </w:r>
      <w:r w:rsidR="00161C93" w:rsidRPr="00307126">
        <w:rPr>
          <w:rFonts w:ascii="Times New Roman" w:hAnsi="Times New Roman"/>
        </w:rPr>
        <w:t>,</w:t>
      </w:r>
      <w:r w:rsidR="005E6C80" w:rsidRPr="00307126">
        <w:rPr>
          <w:rFonts w:ascii="Times New Roman" w:hAnsi="Times New Roman"/>
        </w:rPr>
        <w:t xml:space="preserve"> vrátane posúdenia konfliktu </w:t>
      </w:r>
      <w:r w:rsidR="00161C93" w:rsidRPr="00307126">
        <w:rPr>
          <w:rFonts w:ascii="Times New Roman" w:hAnsi="Times New Roman"/>
        </w:rPr>
        <w:t>záujmov</w:t>
      </w:r>
      <w:r w:rsidRPr="00307126">
        <w:rPr>
          <w:rFonts w:ascii="Times New Roman" w:hAnsi="Times New Roman"/>
        </w:rPr>
        <w:t xml:space="preserve">, hospodárnosti, efektívnosti, </w:t>
      </w:r>
      <w:r w:rsidR="00E67226" w:rsidRPr="00307126">
        <w:rPr>
          <w:rFonts w:ascii="Times New Roman" w:hAnsi="Times New Roman"/>
        </w:rPr>
        <w:t xml:space="preserve">proporcionality, </w:t>
      </w:r>
      <w:r w:rsidRPr="00307126">
        <w:rPr>
          <w:rFonts w:ascii="Times New Roman" w:hAnsi="Times New Roman"/>
        </w:rPr>
        <w:t>účinnosti</w:t>
      </w:r>
      <w:r w:rsidR="00E67226" w:rsidRPr="00307126">
        <w:rPr>
          <w:rFonts w:ascii="Times New Roman" w:hAnsi="Times New Roman"/>
        </w:rPr>
        <w:t xml:space="preserve"> a </w:t>
      </w:r>
      <w:r w:rsidRPr="00307126">
        <w:rPr>
          <w:rFonts w:ascii="Times New Roman" w:hAnsi="Times New Roman"/>
        </w:rPr>
        <w:t>účelnosti</w:t>
      </w:r>
      <w:r w:rsidR="00E67226" w:rsidRPr="00307126">
        <w:rPr>
          <w:rFonts w:ascii="Times New Roman" w:hAnsi="Times New Roman"/>
        </w:rPr>
        <w:t>.</w:t>
      </w:r>
    </w:p>
    <w:p w14:paraId="49833C07" w14:textId="77777777" w:rsidR="00323747" w:rsidRPr="00307126" w:rsidRDefault="00323747"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V závislosti od </w:t>
      </w:r>
      <w:r w:rsidR="00E67226" w:rsidRPr="00307126">
        <w:rPr>
          <w:rFonts w:ascii="Times New Roman" w:hAnsi="Times New Roman"/>
        </w:rPr>
        <w:t xml:space="preserve">preukázateľného začatia postupu zadávania zákazky bude </w:t>
      </w:r>
      <w:r w:rsidRPr="00307126">
        <w:rPr>
          <w:rFonts w:ascii="Times New Roman" w:hAnsi="Times New Roman"/>
        </w:rPr>
        <w:t>prijímateľ</w:t>
      </w:r>
      <w:r w:rsidR="00E67226" w:rsidRPr="00307126">
        <w:rPr>
          <w:rFonts w:ascii="Times New Roman" w:hAnsi="Times New Roman"/>
        </w:rPr>
        <w:t xml:space="preserve"> postupovať podľa</w:t>
      </w:r>
      <w:r w:rsidRPr="00307126">
        <w:rPr>
          <w:rFonts w:ascii="Times New Roman" w:hAnsi="Times New Roman"/>
        </w:rPr>
        <w:t xml:space="preserve"> zákona o VO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Pr="00307126">
        <w:rPr>
          <w:rFonts w:ascii="Times New Roman" w:hAnsi="Times New Roman"/>
        </w:rPr>
        <w:t>po 1</w:t>
      </w:r>
      <w:r w:rsidR="00E67226" w:rsidRPr="00307126">
        <w:rPr>
          <w:rFonts w:ascii="Times New Roman" w:hAnsi="Times New Roman"/>
        </w:rPr>
        <w:t>7</w:t>
      </w:r>
      <w:r w:rsidRPr="00307126">
        <w:rPr>
          <w:rFonts w:ascii="Times New Roman" w:hAnsi="Times New Roman"/>
        </w:rPr>
        <w:t xml:space="preserve">.4.2016) alebo zákona </w:t>
      </w:r>
      <w:r w:rsidR="007275F1" w:rsidRPr="00307126">
        <w:rPr>
          <w:rFonts w:ascii="Times New Roman" w:hAnsi="Times New Roman"/>
        </w:rPr>
        <w:t xml:space="preserve">                          </w:t>
      </w:r>
      <w:r w:rsidRPr="00307126">
        <w:rPr>
          <w:rFonts w:ascii="Times New Roman" w:hAnsi="Times New Roman"/>
        </w:rPr>
        <w:t xml:space="preserve">č. 25/2006 Z. z.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00E67226" w:rsidRPr="00307126">
        <w:rPr>
          <w:rFonts w:ascii="Times New Roman" w:hAnsi="Times New Roman"/>
        </w:rPr>
        <w:t>do</w:t>
      </w:r>
      <w:r w:rsidRPr="00307126">
        <w:rPr>
          <w:rFonts w:ascii="Times New Roman" w:hAnsi="Times New Roman"/>
        </w:rPr>
        <w:t xml:space="preserve"> 1</w:t>
      </w:r>
      <w:r w:rsidR="00E67226" w:rsidRPr="00307126">
        <w:rPr>
          <w:rFonts w:ascii="Times New Roman" w:hAnsi="Times New Roman"/>
        </w:rPr>
        <w:t>7</w:t>
      </w:r>
      <w:r w:rsidRPr="00307126">
        <w:rPr>
          <w:rFonts w:ascii="Times New Roman" w:hAnsi="Times New Roman"/>
        </w:rPr>
        <w:t>.4.2016). Odkazy na ustanovenia zákona</w:t>
      </w:r>
      <w:r w:rsidR="00180746" w:rsidRPr="00307126">
        <w:rPr>
          <w:rFonts w:ascii="Times New Roman" w:hAnsi="Times New Roman"/>
        </w:rPr>
        <w:t xml:space="preserve"> </w:t>
      </w:r>
      <w:r w:rsidRPr="00307126">
        <w:rPr>
          <w:rFonts w:ascii="Times New Roman" w:hAnsi="Times New Roman"/>
        </w:rPr>
        <w:t>č. 25/2006 Z. z. sú ďalej v texte uvádzané v zátvorke.</w:t>
      </w:r>
    </w:p>
    <w:p w14:paraId="4AA2B5C1" w14:textId="60E638BF"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ins w:id="180" w:author="Autor">
        <w:r w:rsidR="00F61BB8">
          <w:rPr>
            <w:rFonts w:ascii="Times New Roman" w:hAnsi="Times New Roman"/>
          </w:rPr>
          <w:t xml:space="preserve">dátumu </w:t>
        </w:r>
      </w:ins>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31810" w:rsidRPr="00307126">
        <w:rPr>
          <w:rFonts w:ascii="Times New Roman" w:hAnsi="Times New Roman"/>
        </w:rPr>
        <w:t>1</w:t>
      </w:r>
      <w:r w:rsidR="00685086" w:rsidRPr="00307126">
        <w:rPr>
          <w:rFonts w:ascii="Times New Roman" w:hAnsi="Times New Roman"/>
        </w:rPr>
        <w:t xml:space="preserve">5000 €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77777777" w:rsidR="003C0F18" w:rsidRPr="00307126" w:rsidRDefault="003C0F18" w:rsidP="009F5E7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w:t>
      </w:r>
      <w:r w:rsidR="00180746" w:rsidRPr="00307126">
        <w:rPr>
          <w:rFonts w:ascii="Times New Roman" w:hAnsi="Times New Roman"/>
        </w:rPr>
        <w:t xml:space="preserve">                         </w:t>
      </w:r>
      <w:r w:rsidRPr="00307126">
        <w:rPr>
          <w:rFonts w:ascii="Times New Roman" w:hAnsi="Times New Roman"/>
        </w:rPr>
        <w:t xml:space="preserve">z obstarávania tovarov, služieb, stavebných prác a súvisiacich postupov, ak je to potrebné na riadny výkon činnosti Poskytovateľa a Prijímateľ je povinný Poskytovateľovi túto dokumentácie v určenom termíne poskytnúť.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Pr="00307126">
        <w:rPr>
          <w:rFonts w:ascii="Times New Roman" w:hAnsi="Times New Roman"/>
        </w:rPr>
        <w:t xml:space="preserve">Dokumentáciu </w:t>
      </w:r>
      <w:r w:rsidR="0014042F" w:rsidRPr="00307126">
        <w:rPr>
          <w:rFonts w:ascii="Times New Roman" w:hAnsi="Times New Roman"/>
        </w:rPr>
        <w:t xml:space="preserve">Prijímateľ </w:t>
      </w:r>
      <w:r w:rsidRPr="00307126">
        <w:rPr>
          <w:rFonts w:ascii="Times New Roman" w:hAnsi="Times New Roman"/>
        </w:rPr>
        <w:t>predkladá písomne</w:t>
      </w:r>
      <w:r w:rsidR="009F5E74" w:rsidRPr="00307126">
        <w:rPr>
          <w:rFonts w:ascii="Times New Roman" w:hAnsi="Times New Roman"/>
        </w:rPr>
        <w:t xml:space="preserve"> alebo v elektronickej podobe</w:t>
      </w:r>
      <w:r w:rsidRPr="00307126">
        <w:rPr>
          <w:rFonts w:ascii="Times New Roman" w:hAnsi="Times New Roman"/>
        </w:rPr>
        <w:t xml:space="preserve">, pričom časť dokumentácie predkladá aj cez ITMS2014+.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 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v závislosti od hodnoty a typu zákazky, pričom uvedená povinnosť platí pre všetkých prijímateľov</w:t>
      </w:r>
      <w:r w:rsidR="00E612A9" w:rsidRPr="00307126">
        <w:rPr>
          <w:rFonts w:ascii="Times New Roman" w:hAnsi="Times New Roman"/>
        </w:rPr>
        <w:t xml:space="preserve"> </w:t>
      </w:r>
      <w:r w:rsidR="00760145" w:rsidRPr="00307126">
        <w:rPr>
          <w:rFonts w:ascii="Times New Roman" w:hAnsi="Times New Roman"/>
        </w:rPr>
        <w:t>(pozn. uvedená povinnosť platí pre všetkých prijímateľov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V</w:t>
      </w:r>
      <w:r w:rsidR="009C1774" w:rsidRPr="00307126">
        <w:rPr>
          <w:rFonts w:ascii="Times New Roman" w:hAnsi="Times New Roman"/>
        </w:rPr>
        <w:t xml:space="preserve"> prípade ponúk jednotlivých uchádzačov sa cez ITMS 2014+ predkladá iba ponuka uchádzača, ktorý bol vyhodnotený ako úspešný. </w:t>
      </w:r>
      <w:r w:rsidR="00EA3175" w:rsidRPr="00307126">
        <w:rPr>
          <w:rFonts w:ascii="Times New Roman" w:hAnsi="Times New Roman"/>
        </w:rPr>
        <w:t xml:space="preserve">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 </w:t>
      </w:r>
      <w:r w:rsidRPr="00307126">
        <w:rPr>
          <w:rFonts w:ascii="Times New Roman" w:hAnsi="Times New Roman"/>
        </w:rPr>
        <w:t xml:space="preserve">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w:t>
      </w:r>
      <w:r w:rsidRPr="00307126">
        <w:rPr>
          <w:rFonts w:ascii="Times New Roman" w:hAnsi="Times New Roman"/>
        </w:rPr>
        <w:lastRenderedPageBreak/>
        <w:t xml:space="preserve">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r w:rsidR="008C76B1" w:rsidRPr="00307126">
        <w:rPr>
          <w:rFonts w:ascii="Times New Roman" w:hAnsi="Times New Roman"/>
        </w:rPr>
        <w:t>5</w:t>
      </w:r>
      <w:r w:rsidRPr="00307126">
        <w:rPr>
          <w:rFonts w:ascii="Times New Roman" w:hAnsi="Times New Roman"/>
        </w:rPr>
        <w:t xml:space="preserve"> tohto článku VZP. Pri dopĺňaní dokumentácie na výkon </w:t>
      </w:r>
      <w:r w:rsidR="00FA48DE" w:rsidRPr="00307126">
        <w:rPr>
          <w:rFonts w:ascii="Times New Roman" w:hAnsi="Times New Roman"/>
        </w:rPr>
        <w:t xml:space="preserve">finančnej </w:t>
      </w:r>
      <w:r w:rsidRPr="00307126">
        <w:rPr>
          <w:rFonts w:ascii="Times New Roman" w:hAnsi="Times New Roman"/>
        </w:rPr>
        <w:t>kontroly platí povinnosť predkladania čestného vyhlásenia podľa tohto odseku  rovnako.</w:t>
      </w:r>
      <w:r w:rsidR="008066A8" w:rsidRPr="00307126">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307126">
        <w:rPr>
          <w:rFonts w:ascii="Times New Roman" w:hAnsi="Times New Roman"/>
        </w:rPr>
        <w:t>ide o</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povinnosti Prijímateľom</w:t>
      </w:r>
      <w:r w:rsidR="00767928" w:rsidRPr="00307126">
        <w:rPr>
          <w:rFonts w:ascii="Times New Roman" w:hAnsi="Times New Roman"/>
        </w:rPr>
        <w:t xml:space="preserve">. </w:t>
      </w:r>
      <w:r w:rsidR="008066A8" w:rsidRPr="00307126">
        <w:rPr>
          <w:rFonts w:ascii="Times New Roman" w:hAnsi="Times New Roman"/>
        </w:rPr>
        <w:t xml:space="preserve"> </w:t>
      </w:r>
    </w:p>
    <w:p w14:paraId="70C392E5" w14:textId="29D24421"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a výber </w:t>
      </w:r>
      <w:r w:rsidR="002C6026" w:rsidRPr="00307126">
        <w:rPr>
          <w:rFonts w:ascii="Times New Roman" w:hAnsi="Times New Roman"/>
        </w:rPr>
        <w:t xml:space="preserve">Dodávateľa </w:t>
      </w:r>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Poskytovateľa nie je dotknuté právo Poskytovateľa </w:t>
      </w:r>
      <w:r w:rsidR="00D87797" w:rsidRPr="00307126">
        <w:rPr>
          <w:rFonts w:ascii="Times New Roman" w:hAnsi="Times New Roman"/>
        </w:rPr>
        <w:t xml:space="preserve">alebo iného </w:t>
      </w:r>
      <w:r w:rsidR="00104356" w:rsidRPr="00307126">
        <w:rPr>
          <w:rFonts w:ascii="Times New Roman" w:hAnsi="Times New Roman"/>
        </w:rPr>
        <w:t xml:space="preserve">oprávneného </w:t>
      </w:r>
      <w:r w:rsidR="00D87797" w:rsidRPr="00307126">
        <w:rPr>
          <w:rFonts w:ascii="Times New Roman" w:hAnsi="Times New Roman"/>
        </w:rPr>
        <w:t xml:space="preserve">orgánu </w:t>
      </w:r>
      <w:r w:rsidRPr="00307126">
        <w:rPr>
          <w:rFonts w:ascii="Times New Roman" w:hAnsi="Times New Roman"/>
        </w:rPr>
        <w:t>na vykonanie novej kontroly</w:t>
      </w:r>
      <w:r w:rsidR="009A6C12" w:rsidRPr="00307126">
        <w:rPr>
          <w:rFonts w:ascii="Times New Roman" w:hAnsi="Times New Roman"/>
        </w:rPr>
        <w:t>/vládneho auditu</w:t>
      </w:r>
      <w:r w:rsidRPr="00307126">
        <w:rPr>
          <w:rFonts w:ascii="Times New Roman" w:hAnsi="Times New Roman"/>
        </w:rPr>
        <w:t xml:space="preserve"> počas celej doby účinnosti Zmluvy</w:t>
      </w:r>
      <w:r w:rsidR="002C6026" w:rsidRPr="00307126">
        <w:rPr>
          <w:rFonts w:ascii="Times New Roman" w:hAnsi="Times New Roman"/>
        </w:rPr>
        <w:t xml:space="preserve"> o poskytnutí NFP so zisteniami, ktoré budú vyplývať z tejto novej kontroly</w:t>
      </w:r>
      <w:r w:rsidR="009A6C12" w:rsidRPr="00307126">
        <w:rPr>
          <w:rFonts w:ascii="Times New Roman" w:hAnsi="Times New Roman"/>
        </w:rPr>
        <w:t>/vládneho auditu</w:t>
      </w:r>
      <w:r w:rsidR="002C6026" w:rsidRPr="00307126">
        <w:rPr>
          <w:rFonts w:ascii="Times New Roman" w:hAnsi="Times New Roman"/>
        </w:rPr>
        <w:t xml:space="preserve"> a ktoré môžu byť odlišné od zistení predchádzajúcich kontrol</w:t>
      </w:r>
      <w:r w:rsidRPr="00307126">
        <w:rPr>
          <w:rFonts w:ascii="Times New Roman" w:hAnsi="Times New Roman"/>
        </w:rPr>
        <w:t>. V prípade, že závery novej kontroly</w:t>
      </w:r>
      <w:ins w:id="181" w:author="Autor">
        <w:r w:rsidR="00DA752E">
          <w:rPr>
            <w:rFonts w:ascii="Times New Roman" w:hAnsi="Times New Roman"/>
          </w:rPr>
          <w:t>/auditu/overovania</w:t>
        </w:r>
      </w:ins>
      <w:r w:rsidR="00D87797" w:rsidRPr="00307126">
        <w:rPr>
          <w:rFonts w:ascii="Times New Roman" w:hAnsi="Times New Roman"/>
        </w:rPr>
        <w:t xml:space="preserve">, </w:t>
      </w:r>
      <w:r w:rsidR="00D87797" w:rsidRPr="00307126">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307126">
        <w:rPr>
          <w:rFonts w:ascii="Times New Roman" w:hAnsi="Times New Roman"/>
        </w:rPr>
        <w:t xml:space="preserve">sú odlišné od záverov predchádzajúcej kontroly, Poskytovateľ je oprávnený na základe záverov z novej kontroly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del w:id="182" w:author="Autor">
        <w:r w:rsidR="008B0FB1" w:rsidRPr="00924E42">
          <w:rPr>
            <w:rFonts w:ascii="Times New Roman" w:hAnsi="Times New Roman"/>
          </w:rPr>
          <w:delText xml:space="preserve"> </w:delText>
        </w:r>
        <w:r w:rsidR="00CF6859" w:rsidRPr="00924E42">
          <w:rPr>
            <w:rFonts w:ascii="Times New Roman" w:hAnsi="Times New Roman"/>
          </w:rPr>
          <w:delText>VO</w:delText>
        </w:r>
      </w:del>
      <w:ins w:id="183" w:author="Auto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w:t>
        </w:r>
        <w:proofErr w:type="spellStart"/>
        <w:r w:rsidR="00FB2E45">
          <w:rPr>
            <w:rFonts w:ascii="Times New Roman" w:hAnsi="Times New Roman"/>
          </w:rPr>
          <w:t>vo</w:t>
        </w:r>
        <w:proofErr w:type="spellEnd"/>
        <w:r w:rsidR="00FB2E45">
          <w:rPr>
            <w:rFonts w:ascii="Times New Roman" w:hAnsi="Times New Roman"/>
          </w:rPr>
          <w:t xml:space="preserve"> vzťahu k Prijímateľovi</w:t>
        </w:r>
      </w:ins>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w:t>
      </w:r>
      <w:del w:id="184" w:author="Autor">
        <w:r w:rsidR="00A9709B">
          <w:rPr>
            <w:rFonts w:ascii="Times New Roman" w:hAnsi="Times New Roman"/>
          </w:rPr>
          <w:delText xml:space="preserve">                        </w:delText>
        </w:r>
      </w:del>
      <w:r w:rsidR="0032585D" w:rsidRPr="00307126">
        <w:rPr>
          <w:rFonts w:ascii="Times New Roman" w:hAnsi="Times New Roman"/>
        </w:rPr>
        <w:t>č. 25/2006 Z. z.)</w:t>
      </w:r>
      <w:r w:rsidR="008B0FB1" w:rsidRPr="00307126">
        <w:rPr>
          <w:rFonts w:ascii="Times New Roman" w:hAnsi="Times New Roman"/>
        </w:rPr>
        <w:t xml:space="preserve"> alebo vyplývajúcich z legislatívy EÚ k problematike </w:t>
      </w:r>
      <w:r w:rsidR="00CF6859" w:rsidRPr="00307126">
        <w:rPr>
          <w:rFonts w:ascii="Times New Roman" w:hAnsi="Times New Roman"/>
        </w:rPr>
        <w:t>VO</w:t>
      </w:r>
      <w:r w:rsidR="008B0FB1" w:rsidRPr="00307126">
        <w:rPr>
          <w:rFonts w:ascii="Times New Roman" w:hAnsi="Times New Roman"/>
        </w:rPr>
        <w:t xml:space="preserve"> alebo</w:t>
      </w:r>
      <w:del w:id="185" w:author="Autor">
        <w:r w:rsidR="008B0FB1" w:rsidRPr="00924E42">
          <w:rPr>
            <w:rFonts w:ascii="Times New Roman" w:hAnsi="Times New Roman"/>
          </w:rPr>
          <w:delText xml:space="preserve"> </w:delText>
        </w:r>
        <w:r w:rsidR="00A9709B">
          <w:rPr>
            <w:rFonts w:ascii="Times New Roman" w:hAnsi="Times New Roman"/>
          </w:rPr>
          <w:delText xml:space="preserve">                          </w:delText>
        </w:r>
      </w:del>
      <w:r w:rsidR="008B0FB1" w:rsidRPr="00307126">
        <w:rPr>
          <w:rFonts w:ascii="Times New Roman" w:hAnsi="Times New Roman"/>
        </w:rPr>
        <w:t xml:space="preserve"> </w:t>
      </w:r>
      <w:r w:rsidR="00A9709B" w:rsidRPr="00307126">
        <w:rPr>
          <w:rFonts w:ascii="Times New Roman" w:hAnsi="Times New Roman"/>
        </w:rPr>
        <w:t xml:space="preserve"> </w:t>
      </w:r>
      <w:r w:rsidR="008B0FB1" w:rsidRPr="00307126">
        <w:rPr>
          <w:rFonts w:ascii="Times New Roman" w:hAnsi="Times New Roman"/>
        </w:rPr>
        <w:t xml:space="preserve">z </w:t>
      </w:r>
      <w:commentRangeStart w:id="186"/>
      <w:r w:rsidR="008B0FB1" w:rsidRPr="00307126">
        <w:rPr>
          <w:rFonts w:ascii="Times New Roman" w:hAnsi="Times New Roman"/>
        </w:rPr>
        <w:t>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proofErr w:type="spellStart"/>
      <w:r w:rsidR="008B0FB1" w:rsidRPr="00307126">
        <w:rPr>
          <w:rFonts w:ascii="Times New Roman" w:hAnsi="Times New Roman"/>
        </w:rPr>
        <w:t>practice</w:t>
      </w:r>
      <w:proofErr w:type="spellEnd"/>
      <w:r w:rsidR="008B0FB1" w:rsidRPr="00307126">
        <w:rPr>
          <w:rFonts w:ascii="Times New Roman" w:hAnsi="Times New Roman"/>
        </w:rPr>
        <w:t xml:space="preserve">) </w:t>
      </w:r>
      <w:commentRangeEnd w:id="186"/>
      <w:r w:rsidR="005E4601" w:rsidRPr="00307126">
        <w:rPr>
          <w:rStyle w:val="Odkaznakomentr"/>
          <w:rFonts w:ascii="Times New Roman" w:eastAsia="Times New Roman" w:hAnsi="Times New Roman"/>
          <w:sz w:val="22"/>
          <w:szCs w:val="22"/>
          <w:lang w:val="x-none" w:eastAsia="x-none"/>
        </w:rPr>
        <w:commentReference w:id="186"/>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del w:id="187" w:author="Autor">
        <w:r w:rsidR="0074609E" w:rsidRPr="00924E42">
          <w:rPr>
            <w:rFonts w:ascii="Times New Roman" w:hAnsi="Times New Roman"/>
          </w:rPr>
          <w:delText>je povinný</w:delText>
        </w:r>
      </w:del>
      <w:ins w:id="188" w:author="Autor">
        <w:r w:rsidR="00FB2E45" w:rsidRPr="00DA752E">
          <w:rPr>
            <w:rFonts w:ascii="Times New Roman" w:hAnsi="Times New Roman"/>
          </w:rPr>
          <w:t>sa zaväzuje</w:t>
        </w:r>
      </w:ins>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del w:id="189" w:author="Autor">
        <w:r w:rsidR="00620358" w:rsidRPr="00924E42">
          <w:rPr>
            <w:rFonts w:ascii="Times New Roman" w:hAnsi="Times New Roman"/>
          </w:rPr>
          <w:delText>a to</w:delText>
        </w:r>
      </w:del>
      <w:ins w:id="190" w:author="Autor">
        <w:r w:rsidR="00DA752E" w:rsidRPr="00DA752E">
          <w:t>pri uplatnení postupu podľa § 41 alebo 41a zákona o príspevku z EŠIF alebo</w:t>
        </w:r>
      </w:ins>
      <w:r w:rsidR="00DA752E" w:rsidRPr="004C5489">
        <w:rPr>
          <w:rPrChange w:id="191" w:author="Autor">
            <w:rPr>
              <w:rFonts w:ascii="Times New Roman" w:hAnsi="Times New Roman"/>
            </w:rPr>
          </w:rPrChange>
        </w:rPr>
        <w:t xml:space="preserve"> </w:t>
      </w:r>
      <w:r w:rsidR="00620358" w:rsidRPr="00DA752E">
        <w:rPr>
          <w:rFonts w:ascii="Times New Roman" w:hAnsi="Times New Roman"/>
        </w:rPr>
        <w:t>aj v prípade,</w:t>
      </w:r>
      <w:r w:rsidR="0074609E" w:rsidRPr="00DA752E">
        <w:rPr>
          <w:rFonts w:ascii="Times New Roman" w:hAnsi="Times New Roman"/>
        </w:rPr>
        <w:t xml:space="preserve"> ak nedôjde k aplikácii postupu podľa §</w:t>
      </w:r>
      <w:r w:rsidR="00F55951" w:rsidRPr="00DA752E">
        <w:rPr>
          <w:rFonts w:ascii="Times New Roman" w:hAnsi="Times New Roman"/>
        </w:rPr>
        <w:t xml:space="preserve"> </w:t>
      </w:r>
      <w:r w:rsidR="0074609E" w:rsidRPr="00DA752E">
        <w:rPr>
          <w:rFonts w:ascii="Times New Roman" w:hAnsi="Times New Roman"/>
        </w:rPr>
        <w:t>41</w:t>
      </w:r>
      <w:r w:rsidR="00AF1574" w:rsidRPr="00DA752E">
        <w:rPr>
          <w:rFonts w:ascii="Times New Roman" w:hAnsi="Times New Roman"/>
        </w:rPr>
        <w:t xml:space="preserve"> alebo 41a</w:t>
      </w:r>
      <w:r w:rsidR="0074609E" w:rsidRPr="00DA752E">
        <w:rPr>
          <w:rFonts w:ascii="Times New Roman" w:hAnsi="Times New Roman"/>
        </w:rPr>
        <w:t xml:space="preserve"> </w:t>
      </w:r>
      <w:r w:rsidR="00F55951" w:rsidRPr="00DA752E">
        <w:rPr>
          <w:rFonts w:ascii="Times New Roman" w:hAnsi="Times New Roman"/>
        </w:rPr>
        <w:t>z</w:t>
      </w:r>
      <w:r w:rsidR="0074609E" w:rsidRPr="00DA752E">
        <w:rPr>
          <w:rFonts w:ascii="Times New Roman" w:hAnsi="Times New Roman"/>
        </w:rPr>
        <w:t>ákona o príspevku z EŠIF</w:t>
      </w:r>
      <w:r w:rsidR="008B0FB1" w:rsidRPr="00DA752E">
        <w:rPr>
          <w:rFonts w:ascii="Times New Roman" w:hAnsi="Times New Roman"/>
        </w:rPr>
        <w:t>.</w:t>
      </w:r>
      <w:ins w:id="192" w:author="Autor">
        <w:r w:rsidR="00FB2E45" w:rsidRPr="00DA752E">
          <w:rPr>
            <w:rFonts w:ascii="Times New Roman" w:hAnsi="Times New Roman"/>
          </w:rPr>
          <w:t xml:space="preserve"> </w:t>
        </w:r>
        <w:r w:rsidR="00DA752E" w:rsidRPr="00DA752E">
          <w:rPr>
            <w:rFonts w:ascii="Times New Roman" w:hAnsi="Times New Roman"/>
          </w:rPr>
          <w: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w:t>
        </w:r>
        <w:r w:rsidR="00DA752E">
          <w:rPr>
            <w:rFonts w:ascii="Times New Roman" w:hAnsi="Times New Roman"/>
          </w:rPr>
          <w:t> </w:t>
        </w:r>
        <w:r w:rsidR="00DA752E" w:rsidRPr="00DA752E">
          <w:rPr>
            <w:rFonts w:ascii="Times New Roman" w:hAnsi="Times New Roman"/>
          </w:rPr>
          <w:t>odstránenie nedostatku.</w:t>
        </w:r>
        <w:r w:rsidR="00FB2E45" w:rsidRPr="00DA752E">
          <w:rPr>
            <w:rFonts w:ascii="Times New Roman" w:hAnsi="Times New Roman"/>
          </w:rPr>
          <w:t xml:space="preserve"> </w:t>
        </w:r>
      </w:ins>
    </w:p>
    <w:p w14:paraId="19E760A4" w14:textId="77777777"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 2014+ je definovaný v príslušnej príručke pre prijímateľa, ktorú vydáva RO/SO.</w:t>
      </w:r>
    </w:p>
    <w:p w14:paraId="5C733A62" w14:textId="7777777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14:paraId="4B93B464"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proofErr w:type="spellStart"/>
      <w:r w:rsidR="003C0F18" w:rsidRPr="00307126">
        <w:rPr>
          <w:sz w:val="22"/>
          <w:szCs w:val="22"/>
        </w:rPr>
        <w:t>ante</w:t>
      </w:r>
      <w:proofErr w:type="spellEnd"/>
      <w:r w:rsidR="003C0F18" w:rsidRPr="00307126">
        <w:rPr>
          <w:sz w:val="22"/>
          <w:szCs w:val="22"/>
        </w:rPr>
        <w:t xml:space="preserve"> kontrolu pred vyhlásením </w:t>
      </w:r>
      <w:r w:rsidR="00CF6859" w:rsidRPr="00307126">
        <w:rPr>
          <w:sz w:val="22"/>
          <w:szCs w:val="22"/>
        </w:rPr>
        <w:t>VO</w:t>
      </w:r>
      <w:r w:rsidR="003C0F18" w:rsidRPr="00307126">
        <w:rPr>
          <w:sz w:val="22"/>
          <w:szCs w:val="22"/>
        </w:rPr>
        <w:t>,</w:t>
      </w:r>
    </w:p>
    <w:p w14:paraId="7C7C44A7"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Druhú e</w:t>
      </w:r>
      <w:r w:rsidR="003C0F18" w:rsidRPr="00307126">
        <w:rPr>
          <w:sz w:val="22"/>
          <w:szCs w:val="22"/>
        </w:rPr>
        <w:t>x-</w:t>
      </w:r>
      <w:proofErr w:type="spellStart"/>
      <w:r w:rsidR="003C0F18" w:rsidRPr="00307126">
        <w:rPr>
          <w:sz w:val="22"/>
          <w:szCs w:val="22"/>
        </w:rPr>
        <w:t>ante</w:t>
      </w:r>
      <w:proofErr w:type="spellEnd"/>
      <w:r w:rsidR="003C0F18" w:rsidRPr="00307126">
        <w:rPr>
          <w:sz w:val="22"/>
          <w:szCs w:val="22"/>
        </w:rPr>
        <w:t xml:space="preserve"> kontrolu pred podpisom zmluvy s úspešným uchádzačom,</w:t>
      </w:r>
    </w:p>
    <w:p w14:paraId="4662C330"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x-post kontrolu,</w:t>
      </w:r>
    </w:p>
    <w:p w14:paraId="55E6E07A" w14:textId="77777777"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77777777"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77777777"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proofErr w:type="spellStart"/>
      <w:r w:rsidR="003B4088" w:rsidRPr="00307126">
        <w:rPr>
          <w:rFonts w:ascii="Times New Roman" w:hAnsi="Times New Roman"/>
        </w:rPr>
        <w:t>ante</w:t>
      </w:r>
      <w:proofErr w:type="spellEnd"/>
      <w:r w:rsidR="003B4088" w:rsidRPr="00307126">
        <w:rPr>
          <w:rFonts w:ascii="Times New Roman" w:hAnsi="Times New Roman"/>
        </w:rPr>
        <w:t xml:space="preserv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w:t>
      </w:r>
      <w:r w:rsidR="00932614" w:rsidRPr="00307126">
        <w:rPr>
          <w:rFonts w:ascii="Times New Roman" w:hAnsi="Times New Roman"/>
        </w:rPr>
        <w:t>Ak prijímateľ 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302013" w:rsidRPr="00307126">
        <w:rPr>
          <w:rFonts w:ascii="Times New Roman" w:hAnsi="Times New Roman"/>
        </w:rPr>
        <w:t>poskytovateľ</w:t>
      </w:r>
      <w:r w:rsidR="00932614" w:rsidRPr="00307126">
        <w:rPr>
          <w:rFonts w:ascii="Times New Roman" w:hAnsi="Times New Roman"/>
        </w:rPr>
        <w:t xml:space="preserve"> vyhodnotiť ako podstatné porušenie zmluvy o NFP.</w:t>
      </w:r>
    </w:p>
    <w:p w14:paraId="7BF34EFA" w14:textId="77777777" w:rsidR="003C0F18" w:rsidRPr="00307126" w:rsidRDefault="003C0F18" w:rsidP="00A13E18">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307126">
        <w:rPr>
          <w:rFonts w:ascii="Times New Roman" w:hAnsi="Times New Roman"/>
        </w:rPr>
        <w:t>finančnej</w:t>
      </w:r>
      <w:r w:rsidRPr="00307126">
        <w:rPr>
          <w:rFonts w:ascii="Times New Roman" w:hAnsi="Times New Roman"/>
        </w:rPr>
        <w:t xml:space="preserve"> kontroly prerušuje. </w:t>
      </w:r>
      <w:r w:rsidR="00B35F66" w:rsidRPr="00307126">
        <w:rPr>
          <w:rFonts w:ascii="Times New Roman" w:hAnsi="Times New Roman"/>
        </w:rPr>
        <w:t xml:space="preserve">Prerušenie lehoty na výkon finančnej kontroly trvá, až kým nepominú prekážky, pre ktoré sa finančná kontrola prerušila. </w:t>
      </w:r>
      <w:r w:rsidR="00B26CB7" w:rsidRPr="00307126">
        <w:rPr>
          <w:rFonts w:ascii="Times New Roman" w:hAnsi="Times New Roman"/>
        </w:rPr>
        <w:t xml:space="preserve">Lehota na výkon </w:t>
      </w:r>
      <w:r w:rsidR="00FA48DE" w:rsidRPr="00307126">
        <w:rPr>
          <w:rFonts w:ascii="Times New Roman" w:hAnsi="Times New Roman"/>
        </w:rPr>
        <w:t>finančnej</w:t>
      </w:r>
      <w:r w:rsidR="00B26CB7" w:rsidRPr="00307126">
        <w:rPr>
          <w:rFonts w:ascii="Times New Roman" w:hAnsi="Times New Roman"/>
        </w:rPr>
        <w:t xml:space="preserve"> kontroly </w:t>
      </w:r>
      <w:r w:rsidR="00AE0666" w:rsidRPr="00307126">
        <w:rPr>
          <w:rFonts w:ascii="Times New Roman" w:hAnsi="Times New Roman"/>
        </w:rPr>
        <w:t>sa prerušuje</w:t>
      </w:r>
      <w:r w:rsidR="00FA2255" w:rsidRPr="00307126">
        <w:rPr>
          <w:rFonts w:ascii="Times New Roman" w:hAnsi="Times New Roman"/>
        </w:rPr>
        <w:t xml:space="preserve"> </w:t>
      </w:r>
      <w:r w:rsidR="00B26CB7" w:rsidRPr="00307126">
        <w:rPr>
          <w:rFonts w:ascii="Times New Roman" w:hAnsi="Times New Roman"/>
        </w:rPr>
        <w:t>dňom odoslania výzvy Prijímateľovi</w:t>
      </w:r>
      <w:r w:rsidR="00AE0666" w:rsidRPr="00307126">
        <w:rPr>
          <w:rFonts w:ascii="Times New Roman" w:hAnsi="Times New Roman"/>
        </w:rPr>
        <w:t>.</w:t>
      </w:r>
      <w:r w:rsidR="00B26CB7" w:rsidRPr="00307126">
        <w:rPr>
          <w:rFonts w:ascii="Times New Roman" w:hAnsi="Times New Roman"/>
        </w:rPr>
        <w:t xml:space="preserve"> </w:t>
      </w:r>
      <w:r w:rsidR="00A13E18" w:rsidRPr="00307126">
        <w:rPr>
          <w:rFonts w:ascii="Times New Roman" w:hAnsi="Times New Roman"/>
        </w:rPr>
        <w:t xml:space="preserve">Dňom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Poskytovateľ je oprávnený v odôvodnených prípadoch v rámci </w:t>
      </w:r>
      <w:commentRangeStart w:id="193"/>
      <w:r w:rsidRPr="00307126">
        <w:rPr>
          <w:rFonts w:ascii="Times New Roman" w:hAnsi="Times New Roman"/>
        </w:rPr>
        <w:t xml:space="preserve">iných nevyhnutných úkonov </w:t>
      </w:r>
      <w:commentRangeEnd w:id="193"/>
      <w:r w:rsidR="000E1967" w:rsidRPr="00307126">
        <w:rPr>
          <w:rStyle w:val="Odkaznakomentr"/>
          <w:rFonts w:ascii="Times New Roman" w:eastAsia="Times New Roman" w:hAnsi="Times New Roman"/>
          <w:sz w:val="22"/>
          <w:szCs w:val="22"/>
          <w:lang w:val="x-none" w:eastAsia="x-none"/>
        </w:rPr>
        <w:commentReference w:id="193"/>
      </w:r>
      <w:r w:rsidRPr="00307126">
        <w:rPr>
          <w:rFonts w:ascii="Times New Roman" w:hAnsi="Times New Roman"/>
        </w:rPr>
        <w:t xml:space="preserve">súvisiacich s výkonom kontroly z vlastného podnetu prerušiť výkon </w:t>
      </w:r>
      <w:r w:rsidR="00A13E18" w:rsidRPr="00307126">
        <w:rPr>
          <w:rFonts w:ascii="Times New Roman" w:hAnsi="Times New Roman"/>
        </w:rPr>
        <w:t xml:space="preserve"> </w:t>
      </w:r>
      <w:r w:rsidR="00E90C9E" w:rsidRPr="00307126">
        <w:rPr>
          <w:rFonts w:ascii="Times New Roman" w:hAnsi="Times New Roman"/>
        </w:rPr>
        <w:t xml:space="preserve">finančnej </w:t>
      </w:r>
      <w:r w:rsidRPr="00307126">
        <w:rPr>
          <w:rFonts w:ascii="Times New Roman" w:hAnsi="Times New Roman"/>
        </w:rPr>
        <w:t xml:space="preserve">kontroly podľa odseku </w:t>
      </w:r>
      <w:r w:rsidR="00C04BB7" w:rsidRPr="00307126">
        <w:rPr>
          <w:rFonts w:ascii="Times New Roman" w:hAnsi="Times New Roman"/>
        </w:rPr>
        <w:t>10 v spojení s odsekom 11</w:t>
      </w:r>
      <w:r w:rsidR="00205326" w:rsidRPr="00307126">
        <w:rPr>
          <w:rFonts w:ascii="Times New Roman" w:hAnsi="Times New Roman"/>
        </w:rPr>
        <w:t>, pričom od tohto momentu lehota na jej výkon prestane plynúť</w:t>
      </w:r>
      <w:r w:rsidRPr="00307126">
        <w:rPr>
          <w:rFonts w:ascii="Times New Roman" w:hAnsi="Times New Roman"/>
        </w:rPr>
        <w:t>. Poskytovateľ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proofErr w:type="spellStart"/>
      <w:r w:rsidR="00BF38FB" w:rsidRPr="00307126">
        <w:rPr>
          <w:rFonts w:ascii="Times New Roman" w:hAnsi="Times New Roman"/>
        </w:rPr>
        <w:t>vo</w:t>
      </w:r>
      <w:proofErr w:type="spellEnd"/>
      <w:r w:rsidR="00BF38FB" w:rsidRPr="00307126">
        <w:rPr>
          <w:rFonts w:ascii="Times New Roman" w:hAnsi="Times New Roman"/>
        </w:rPr>
        <w:t xml:space="preserve">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 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14:paraId="6BA4D4E8"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proofErr w:type="spellStart"/>
      <w:r w:rsidRPr="00307126">
        <w:rPr>
          <w:sz w:val="22"/>
          <w:szCs w:val="22"/>
        </w:rPr>
        <w:t>ante</w:t>
      </w:r>
      <w:proofErr w:type="spellEnd"/>
      <w:r w:rsidRPr="00307126">
        <w:rPr>
          <w:sz w:val="22"/>
          <w:szCs w:val="22"/>
        </w:rPr>
        <w:t xml:space="preserve"> finančná oprava),</w:t>
      </w:r>
    </w:p>
    <w:p w14:paraId="2D88B142" w14:textId="028C7484" w:rsidR="003C0F18" w:rsidRPr="00307126" w:rsidRDefault="003C0F18" w:rsidP="006C26E2">
      <w:pPr>
        <w:pStyle w:val="Odsekzoznamu"/>
        <w:numPr>
          <w:ilvl w:val="0"/>
          <w:numId w:val="27"/>
        </w:numPr>
        <w:spacing w:before="120" w:line="264" w:lineRule="auto"/>
        <w:jc w:val="both"/>
        <w:rPr>
          <w:sz w:val="22"/>
          <w:szCs w:val="22"/>
        </w:rPr>
      </w:pPr>
      <w:del w:id="194" w:author="Autor">
        <w:r w:rsidRPr="00924E42">
          <w:rPr>
            <w:sz w:val="22"/>
            <w:szCs w:val="22"/>
          </w:rPr>
          <w:delText xml:space="preserve"> </w:delText>
        </w:r>
      </w:del>
      <w:r w:rsidRPr="00307126">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neoboznámi Prijímateľa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alebo k predĺženiu lehoty</w:t>
      </w:r>
      <w:r w:rsidRPr="00307126">
        <w:rPr>
          <w:rFonts w:ascii="Times New Roman" w:hAnsi="Times New Roman"/>
        </w:rPr>
        <w:t xml:space="preserve">), Prijímateľ nie je oprávnený uzatvoriť zmluvu s úspešným uchádzačom ani vykonať iný úkon, ktorého podmienkou je vykonanie </w:t>
      </w:r>
      <w:r w:rsidR="00EB3791" w:rsidRPr="00307126">
        <w:rPr>
          <w:rFonts w:ascii="Times New Roman" w:hAnsi="Times New Roman"/>
        </w:rPr>
        <w:t xml:space="preserve">a ukončenie </w:t>
      </w:r>
      <w:r w:rsidR="00FA48DE" w:rsidRPr="00307126">
        <w:rPr>
          <w:rFonts w:ascii="Times New Roman" w:hAnsi="Times New Roman"/>
        </w:rPr>
        <w:t>finančnej</w:t>
      </w:r>
      <w:r w:rsidRPr="00307126">
        <w:rPr>
          <w:rFonts w:ascii="Times New Roman" w:hAnsi="Times New Roman"/>
        </w:rPr>
        <w:t xml:space="preserve"> kontroly</w:t>
      </w:r>
      <w:r w:rsidR="00311B94" w:rsidRPr="00307126">
        <w:rPr>
          <w:rFonts w:ascii="Times New Roman" w:hAnsi="Times New Roman"/>
        </w:rPr>
        <w:t xml:space="preserve"> Poskytovateľom</w:t>
      </w:r>
      <w:r w:rsidR="00EB3791" w:rsidRPr="00307126">
        <w:rPr>
          <w:rFonts w:ascii="Times New Roman" w:hAnsi="Times New Roman"/>
        </w:rPr>
        <w:t>.</w:t>
      </w:r>
      <w:r w:rsidRPr="00307126">
        <w:rPr>
          <w:rFonts w:ascii="Times New Roman" w:hAnsi="Times New Roman"/>
        </w:rPr>
        <w:t xml:space="preserve"> Uzatvorenie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 xml:space="preserve">o poskytnutí NFP </w:t>
      </w:r>
      <w:r w:rsidRPr="00307126">
        <w:rPr>
          <w:rFonts w:ascii="Times New Roman" w:hAnsi="Times New Roman"/>
        </w:rPr>
        <w:t>a uvedené má rovnako vplyv aj na oprávnenosť Poskytovateľa určiť ex-</w:t>
      </w:r>
      <w:proofErr w:type="spellStart"/>
      <w:r w:rsidRPr="00307126">
        <w:rPr>
          <w:rFonts w:ascii="Times New Roman" w:hAnsi="Times New Roman"/>
        </w:rPr>
        <w:t>ante</w:t>
      </w:r>
      <w:proofErr w:type="spellEnd"/>
      <w:r w:rsidRPr="00307126">
        <w:rPr>
          <w:rFonts w:ascii="Times New Roman" w:hAnsi="Times New Roman"/>
        </w:rPr>
        <w:t xml:space="preserve"> finančnú opravu.</w:t>
      </w:r>
    </w:p>
    <w:p w14:paraId="148B510F" w14:textId="615EAD37"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w:t>
      </w:r>
      <w:r w:rsidRPr="00307126">
        <w:rPr>
          <w:rFonts w:ascii="Times New Roman" w:hAnsi="Times New Roman"/>
          <w:lang w:eastAsia="cs-CZ"/>
        </w:rPr>
        <w:lastRenderedPageBreak/>
        <w:t xml:space="preserve">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del w:id="195" w:author="Autor">
        <w:r w:rsidRPr="00924E42">
          <w:rPr>
            <w:rFonts w:ascii="Times New Roman" w:hAnsi="Times New Roman"/>
            <w:lang w:eastAsia="cs-CZ"/>
          </w:rPr>
          <w:delText>1</w:delText>
        </w:r>
        <w:r w:rsidR="00A13E18">
          <w:rPr>
            <w:rFonts w:ascii="Times New Roman" w:hAnsi="Times New Roman"/>
            <w:lang w:eastAsia="cs-CZ"/>
          </w:rPr>
          <w:delText>3</w:delText>
        </w:r>
      </w:del>
      <w:ins w:id="196" w:author="Autor">
        <w:r w:rsidR="004A5037" w:rsidRPr="00307126">
          <w:rPr>
            <w:rFonts w:ascii="Times New Roman" w:hAnsi="Times New Roman"/>
            <w:lang w:eastAsia="cs-CZ"/>
          </w:rPr>
          <w:t>1</w:t>
        </w:r>
        <w:r w:rsidR="004A5037">
          <w:rPr>
            <w:rFonts w:ascii="Times New Roman" w:hAnsi="Times New Roman"/>
            <w:lang w:eastAsia="cs-CZ"/>
          </w:rPr>
          <w:t>4</w:t>
        </w:r>
      </w:ins>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77777777"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proofErr w:type="spellStart"/>
      <w:r w:rsidRPr="00307126">
        <w:rPr>
          <w:rFonts w:ascii="Times New Roman" w:hAnsi="Times New Roman"/>
        </w:rPr>
        <w:t>ante</w:t>
      </w:r>
      <w:proofErr w:type="spellEnd"/>
      <w:r w:rsidRPr="00307126">
        <w:rPr>
          <w:rFonts w:ascii="Times New Roman" w:hAnsi="Times New Roman"/>
        </w:rPr>
        <w:t xml:space="preserv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 xml:space="preserve">Prvá ex </w:t>
      </w:r>
      <w:proofErr w:type="spellStart"/>
      <w:r w:rsidR="00633995" w:rsidRPr="00307126">
        <w:rPr>
          <w:rFonts w:ascii="Times New Roman" w:hAnsi="Times New Roman"/>
          <w:i/>
        </w:rPr>
        <w:t>ante</w:t>
      </w:r>
      <w:proofErr w:type="spellEnd"/>
      <w:r w:rsidR="00633995" w:rsidRPr="00307126">
        <w:rPr>
          <w:rFonts w:ascii="Times New Roman" w:hAnsi="Times New Roman"/>
          <w:i/>
        </w:rPr>
        <w:t xml:space="preserve"> kontrola po podpise zmluvy o NFP</w:t>
      </w:r>
      <w:r w:rsidRPr="00307126">
        <w:rPr>
          <w:rFonts w:ascii="Times New Roman" w:hAnsi="Times New Roman"/>
        </w:rPr>
        <w:t>, ovplyvňuje možnosť určenia ex-</w:t>
      </w:r>
      <w:proofErr w:type="spellStart"/>
      <w:r w:rsidRPr="00307126">
        <w:rPr>
          <w:rFonts w:ascii="Times New Roman" w:hAnsi="Times New Roman"/>
        </w:rPr>
        <w:t>ante</w:t>
      </w:r>
      <w:proofErr w:type="spellEnd"/>
      <w:r w:rsidRPr="00307126">
        <w:rPr>
          <w:rFonts w:ascii="Times New Roman" w:hAnsi="Times New Roman"/>
        </w:rPr>
        <w:t xml:space="preserve"> finančnej opravy. Zároveň Prijímateľ berie na vedomie, že potvrdenie ex-</w:t>
      </w:r>
      <w:proofErr w:type="spellStart"/>
      <w:r w:rsidRPr="00307126">
        <w:rPr>
          <w:rFonts w:ascii="Times New Roman" w:hAnsi="Times New Roman"/>
        </w:rPr>
        <w:t>ante</w:t>
      </w:r>
      <w:proofErr w:type="spellEnd"/>
      <w:r w:rsidRPr="00307126">
        <w:rPr>
          <w:rFonts w:ascii="Times New Roman" w:hAnsi="Times New Roman"/>
        </w:rPr>
        <w:t xml:space="preserve"> finančnej opravy zo strany Poskytovateľa je viazané na splnenie všetkých požiadaviek, ktoré sú Poskytovateľom určené.</w:t>
      </w:r>
    </w:p>
    <w:p w14:paraId="134C722D" w14:textId="77777777"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0827F8D8"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del w:id="197" w:author="Autor">
        <w:r w:rsidR="005E308A">
          <w:rPr>
            <w:rFonts w:ascii="Times New Roman" w:hAnsi="Times New Roman"/>
          </w:rPr>
          <w:delText>RO</w:delText>
        </w:r>
      </w:del>
      <w:ins w:id="198" w:author="Autor">
        <w:r w:rsidR="00B52DDD" w:rsidRPr="00307126">
          <w:rPr>
            <w:rFonts w:ascii="Times New Roman" w:hAnsi="Times New Roman"/>
          </w:rPr>
          <w:t>Poskytovateľa</w:t>
        </w:r>
      </w:ins>
      <w:r w:rsidRPr="00307126">
        <w:rPr>
          <w:rFonts w:ascii="Times New Roman" w:hAnsi="Times New Roman"/>
        </w:rPr>
        <w:t>, resp. skôr ako bude potvrdená ex-</w:t>
      </w:r>
      <w:proofErr w:type="spellStart"/>
      <w:r w:rsidRPr="00307126">
        <w:rPr>
          <w:rFonts w:ascii="Times New Roman" w:hAnsi="Times New Roman"/>
        </w:rPr>
        <w:t>ante</w:t>
      </w:r>
      <w:proofErr w:type="spellEnd"/>
      <w:r w:rsidRPr="00307126">
        <w:rPr>
          <w:rFonts w:ascii="Times New Roman" w:hAnsi="Times New Roman"/>
        </w:rPr>
        <w:t xml:space="preserve"> finančná oprava.</w:t>
      </w:r>
    </w:p>
    <w:p w14:paraId="7C203D91" w14:textId="00822321"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verejné obstarávanie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w:t>
      </w:r>
      <w:smartTag w:uri="urn:schemas-microsoft-com:office:smarttags" w:element="metricconverter">
        <w:smartTagPr>
          <w:attr w:name="ProductID" w:val="109 a"/>
        </w:smartTagPr>
        <w:r w:rsidRPr="00307126">
          <w:rPr>
            <w:rFonts w:ascii="Times New Roman" w:hAnsi="Times New Roman"/>
          </w:rPr>
          <w:t>109 a</w:t>
        </w:r>
      </w:smartTag>
      <w:r w:rsidRPr="00307126">
        <w:rPr>
          <w:rFonts w:ascii="Times New Roman" w:hAnsi="Times New Roman"/>
        </w:rPr>
        <w:t xml:space="preserve"> § 110 zákona o</w:t>
      </w:r>
      <w:r w:rsidR="00A07445" w:rsidRPr="00307126">
        <w:rPr>
          <w:rFonts w:ascii="Times New Roman" w:hAnsi="Times New Roman"/>
        </w:rPr>
        <w:t> </w:t>
      </w:r>
      <w:r w:rsidRPr="00307126">
        <w:rPr>
          <w:rFonts w:ascii="Times New Roman" w:hAnsi="Times New Roman"/>
        </w:rPr>
        <w:t>VO</w:t>
      </w:r>
      <w:del w:id="199" w:author="Autor">
        <w:r w:rsidR="00A07445">
          <w:rPr>
            <w:rFonts w:ascii="Times New Roman" w:hAnsi="Times New Roman"/>
          </w:rPr>
          <w:delText xml:space="preserve"> (§ 96 zákona                           č. 25/2006 Z. z.)</w:delText>
        </w:r>
        <w:r>
          <w:rPr>
            <w:rFonts w:ascii="Times New Roman" w:hAnsi="Times New Roman"/>
          </w:rPr>
          <w:delText xml:space="preserve">, tak </w:delText>
        </w:r>
        <w:r w:rsidRPr="001E180E">
          <w:rPr>
            <w:rFonts w:ascii="Times New Roman" w:hAnsi="Times New Roman"/>
          </w:rPr>
          <w:delText>Zmluva medzi Prijímateľom a</w:delText>
        </w:r>
        <w:r>
          <w:rPr>
            <w:rFonts w:ascii="Times New Roman" w:hAnsi="Times New Roman"/>
          </w:rPr>
          <w:delText> </w:delText>
        </w:r>
        <w:r w:rsidRPr="001E180E">
          <w:rPr>
            <w:rFonts w:ascii="Times New Roman" w:hAnsi="Times New Roman"/>
          </w:rPr>
          <w:delText>Dodávateľom</w:delText>
        </w:r>
        <w:r>
          <w:rPr>
            <w:rFonts w:ascii="Times New Roman" w:hAnsi="Times New Roman"/>
          </w:rPr>
          <w:delText xml:space="preserve"> </w:delText>
        </w:r>
        <w:r w:rsidRPr="001E180E">
          <w:rPr>
            <w:rFonts w:ascii="Times New Roman" w:hAnsi="Times New Roman"/>
          </w:rPr>
          <w:delText xml:space="preserve">nadobúda v súlade </w:delText>
        </w:r>
        <w:r w:rsidR="00A07445">
          <w:rPr>
            <w:rFonts w:ascii="Times New Roman" w:hAnsi="Times New Roman"/>
          </w:rPr>
          <w:delText xml:space="preserve">                   </w:delText>
        </w:r>
        <w:r w:rsidRPr="001E180E">
          <w:rPr>
            <w:rFonts w:ascii="Times New Roman" w:hAnsi="Times New Roman"/>
          </w:rPr>
          <w:delText xml:space="preserve">s článkom 4.3. a 15.1.2 Obchodných podmienok elektronického trhoviska účinnosť schválením verejného obstarávania zo strany </w:delText>
        </w:r>
        <w:r w:rsidR="00A07445">
          <w:rPr>
            <w:rFonts w:ascii="Times New Roman" w:hAnsi="Times New Roman"/>
          </w:rPr>
          <w:delText>poskytovateľa</w:delText>
        </w:r>
        <w:r w:rsidRPr="001E180E">
          <w:rPr>
            <w:rFonts w:ascii="Times New Roman" w:hAnsi="Times New Roman"/>
          </w:rPr>
          <w:delText>. Za moment schválenia verejného obstarávania sa rozumie ukončenie výkonu finančnej kontroly verejného obstarávania, resp. dátum zaslania správy z  finančnej kontroly verejného obstarávania v zmysle § 22 ods</w:delText>
        </w:r>
        <w:r w:rsidR="001D3560">
          <w:rPr>
            <w:rFonts w:ascii="Times New Roman" w:hAnsi="Times New Roman"/>
          </w:rPr>
          <w:delText>ek</w:delText>
        </w:r>
        <w:r w:rsidRPr="001E180E">
          <w:rPr>
            <w:rFonts w:ascii="Times New Roman" w:hAnsi="Times New Roman"/>
          </w:rPr>
          <w:delText xml:space="preserve"> 6 zákona </w:delText>
        </w:r>
        <w:r w:rsidR="00A11D67">
          <w:rPr>
            <w:rFonts w:ascii="Times New Roman" w:hAnsi="Times New Roman"/>
          </w:rPr>
          <w:delText xml:space="preserve">o finančnej kontrola a audite. Pri výkone základnej </w:delText>
        </w:r>
        <w:r w:rsidR="00CA274E">
          <w:rPr>
            <w:rFonts w:ascii="Times New Roman" w:hAnsi="Times New Roman"/>
          </w:rPr>
          <w:delText xml:space="preserve">finančnej </w:delText>
        </w:r>
        <w:r w:rsidR="00A11D67">
          <w:rPr>
            <w:rFonts w:ascii="Times New Roman" w:hAnsi="Times New Roman"/>
          </w:rPr>
          <w:delText xml:space="preserve">kontroly verejného obstarávania </w:delText>
        </w:r>
        <w:r w:rsidR="00047927">
          <w:rPr>
            <w:rFonts w:ascii="Times New Roman" w:hAnsi="Times New Roman"/>
          </w:rPr>
          <w:delText xml:space="preserve">(finančná kontrola verejného obstarávania, ktorá sa vykonáva  pred podpisom zmluvy o NFP) </w:delText>
        </w:r>
        <w:r w:rsidR="00A11D67">
          <w:rPr>
            <w:rFonts w:ascii="Times New Roman" w:hAnsi="Times New Roman"/>
          </w:rPr>
          <w:delText xml:space="preserve">podľa § 7 </w:delText>
        </w:r>
        <w:r w:rsidR="00A11D67" w:rsidRPr="001E180E">
          <w:rPr>
            <w:rFonts w:ascii="Times New Roman" w:hAnsi="Times New Roman"/>
          </w:rPr>
          <w:delText xml:space="preserve">zákona </w:delText>
        </w:r>
        <w:r w:rsidR="00A11D67">
          <w:rPr>
            <w:rFonts w:ascii="Times New Roman" w:hAnsi="Times New Roman"/>
          </w:rPr>
          <w:delText>o finančnej kontrol</w:delText>
        </w:r>
        <w:r w:rsidR="00DC1A56">
          <w:rPr>
            <w:rFonts w:ascii="Times New Roman" w:hAnsi="Times New Roman"/>
          </w:rPr>
          <w:delText>e</w:delText>
        </w:r>
        <w:r w:rsidR="00A11D67">
          <w:rPr>
            <w:rFonts w:ascii="Times New Roman" w:hAnsi="Times New Roman"/>
          </w:rPr>
          <w:delText xml:space="preserve"> a audite </w:delText>
        </w:r>
        <w:r w:rsidR="00CA274E">
          <w:rPr>
            <w:rFonts w:ascii="Times New Roman" w:hAnsi="Times New Roman"/>
          </w:rPr>
          <w:delText>použije poskytovateľ</w:delText>
        </w:r>
        <w:r w:rsidR="00A11D67">
          <w:rPr>
            <w:rFonts w:ascii="Times New Roman" w:hAnsi="Times New Roman"/>
          </w:rPr>
          <w:delText xml:space="preserve"> postup ako pri finančnej kontrole verejného obstarávania. </w:delText>
        </w:r>
        <w:r w:rsidR="00A11D67" w:rsidRPr="00A11D67">
          <w:rPr>
            <w:rFonts w:ascii="Times New Roman" w:hAnsi="Times New Roman"/>
          </w:rPr>
          <w:delText xml:space="preserve">Prijímateľ je povinný preukázateľne oznámiť nadobudnutie účinnosti zmluvy Dodávateľovi najneskôr v nasledujúci pracovný deň po dni doručenia správy z finančnej kontroly verejného obstarávania zo strany </w:delText>
        </w:r>
        <w:commentRangeStart w:id="200"/>
        <w:r w:rsidR="00CA274E">
          <w:rPr>
            <w:rFonts w:ascii="Times New Roman" w:hAnsi="Times New Roman"/>
          </w:rPr>
          <w:delText>poskytovateľa</w:delText>
        </w:r>
        <w:commentRangeEnd w:id="200"/>
        <w:r w:rsidR="00EA3175">
          <w:rPr>
            <w:rStyle w:val="Odkaznakomentr"/>
            <w:rFonts w:ascii="Times New Roman" w:eastAsia="Times New Roman" w:hAnsi="Times New Roman"/>
            <w:lang w:val="x-none" w:eastAsia="x-none"/>
          </w:rPr>
          <w:commentReference w:id="200"/>
        </w:r>
      </w:del>
      <w:ins w:id="201" w:author="Autor">
        <w:r w:rsidRPr="00307126">
          <w:rPr>
            <w:rFonts w:ascii="Times New Roman" w:hAnsi="Times New Roman"/>
          </w:rPr>
          <w:t xml:space="preserve">,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8D5F57" w:rsidRPr="00307126">
          <w:rPr>
            <w:rFonts w:ascii="Times New Roman" w:hAnsi="Times New Roman"/>
          </w:rPr>
          <w:t>, 2. časti</w:t>
        </w:r>
        <w:r w:rsidRPr="00307126">
          <w:rPr>
            <w:rFonts w:ascii="Times New Roman" w:hAnsi="Times New Roman"/>
          </w:rPr>
          <w:t xml:space="preserve"> Obchodných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ins>
    </w:p>
    <w:p w14:paraId="3211C729" w14:textId="060D1DA9" w:rsidR="00466C3D" w:rsidRPr="00307126" w:rsidRDefault="00466C3D" w:rsidP="00466C3D">
      <w:pPr>
        <w:numPr>
          <w:ilvl w:val="1"/>
          <w:numId w:val="25"/>
        </w:numPr>
        <w:spacing w:before="120" w:after="0" w:line="264" w:lineRule="auto"/>
        <w:jc w:val="both"/>
        <w:rPr>
          <w:ins w:id="202" w:author="Autor"/>
          <w:rFonts w:ascii="Times New Roman" w:hAnsi="Times New Roman"/>
        </w:rPr>
      </w:pPr>
      <w:ins w:id="203" w:author="Autor">
        <w:r w:rsidRPr="00307126">
          <w:rPr>
            <w:rFonts w:ascii="Times New Roman" w:hAnsi="Times New Roman"/>
          </w:rPr>
          <w:t>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w:t>
        </w:r>
        <w:proofErr w:type="spellStart"/>
        <w:r w:rsidRPr="00307126">
          <w:rPr>
            <w:rFonts w:ascii="Times New Roman" w:hAnsi="Times New Roman"/>
          </w:rPr>
          <w:t>ante</w:t>
        </w:r>
        <w:proofErr w:type="spellEnd"/>
        <w:r w:rsidRPr="00307126">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ins>
    </w:p>
    <w:p w14:paraId="7BE6E214" w14:textId="2FD7E15C"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w:t>
      </w:r>
      <w:ins w:id="204" w:author="Autor">
        <w:r w:rsidRPr="00307126">
          <w:rPr>
            <w:rFonts w:ascii="Times New Roman" w:hAnsi="Times New Roman"/>
          </w:rPr>
          <w:t xml:space="preserve"> </w:t>
        </w:r>
        <w:r w:rsidR="007F7750" w:rsidRPr="00307126">
          <w:rPr>
            <w:rFonts w:ascii="Times New Roman" w:hAnsi="Times New Roman"/>
          </w:rPr>
          <w:t>z</w:t>
        </w:r>
      </w:ins>
      <w:r w:rsidR="007F7750" w:rsidRPr="00307126">
        <w:rPr>
          <w:rFonts w:ascii="Times New Roman" w:hAnsi="Times New Roman"/>
        </w:rPr>
        <w:t xml:space="preserve">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 xml:space="preserve">k určovaniu finančných opráv, ktoré má riadiaci orgán uplatňovať pri nedodržaní pravidiel </w:t>
      </w:r>
      <w:r w:rsidR="00E64387" w:rsidRPr="00307126">
        <w:rPr>
          <w:rFonts w:ascii="Times New Roman" w:hAnsi="Times New Roman"/>
        </w:rPr>
        <w:lastRenderedPageBreak/>
        <w:t>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777777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proofErr w:type="spellStart"/>
      <w:r w:rsidR="00FC28D0" w:rsidRPr="00307126">
        <w:rPr>
          <w:sz w:val="22"/>
          <w:szCs w:val="22"/>
        </w:rPr>
        <w:t>ante</w:t>
      </w:r>
      <w:proofErr w:type="spellEnd"/>
      <w:r w:rsidR="00FC28D0" w:rsidRPr="00307126">
        <w:rPr>
          <w:sz w:val="22"/>
          <w:szCs w:val="22"/>
        </w:rPr>
        <w:t xml:space="preserve"> finančnej opravy</w:t>
      </w:r>
      <w:r w:rsidRPr="00307126">
        <w:rPr>
          <w:sz w:val="22"/>
          <w:szCs w:val="22"/>
        </w:rPr>
        <w:t>,</w:t>
      </w:r>
      <w:r w:rsidR="00FC28D0" w:rsidRPr="004C5489">
        <w:rPr>
          <w:sz w:val="22"/>
          <w:rPrChange w:id="205" w:author="Autor">
            <w:rPr/>
          </w:rPrChange>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774598D6"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proofErr w:type="spellStart"/>
      <w:r w:rsidRPr="00307126">
        <w:rPr>
          <w:sz w:val="22"/>
          <w:szCs w:val="22"/>
        </w:rPr>
        <w:t>ante</w:t>
      </w:r>
      <w:proofErr w:type="spellEnd"/>
      <w:r w:rsidRPr="00307126">
        <w:rPr>
          <w:sz w:val="22"/>
          <w:szCs w:val="22"/>
        </w:rPr>
        <w:t xml:space="preserve"> finančnej opravy. Vo veci určenia ex-</w:t>
      </w:r>
      <w:proofErr w:type="spellStart"/>
      <w:r w:rsidRPr="00307126">
        <w:rPr>
          <w:sz w:val="22"/>
          <w:szCs w:val="22"/>
        </w:rPr>
        <w:t>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w:t>
      </w:r>
      <w:r w:rsidR="008542C8" w:rsidRPr="00307126">
        <w:rPr>
          <w:sz w:val="22"/>
          <w:szCs w:val="22"/>
        </w:rPr>
        <w:lastRenderedPageBreak/>
        <w:t xml:space="preserve">a v súlade s Prílohou č. </w:t>
      </w:r>
      <w:del w:id="206" w:author="Autor">
        <w:r w:rsidR="008542C8" w:rsidRPr="00924E42">
          <w:rPr>
            <w:sz w:val="22"/>
            <w:szCs w:val="22"/>
          </w:rPr>
          <w:delText>5</w:delText>
        </w:r>
      </w:del>
      <w:ins w:id="207" w:author="Autor">
        <w:r w:rsidR="000E6265" w:rsidRPr="00307126">
          <w:rPr>
            <w:sz w:val="22"/>
            <w:szCs w:val="22"/>
          </w:rPr>
          <w:t>4</w:t>
        </w:r>
      </w:ins>
      <w:r w:rsidR="008542C8" w:rsidRPr="00307126">
        <w:rPr>
          <w:sz w:val="22"/>
          <w:szCs w:val="22"/>
        </w:rPr>
        <w:t xml:space="preserve"> Zmluvy o poskytnutí NFP</w:t>
      </w:r>
      <w:r w:rsidRPr="00307126">
        <w:rPr>
          <w:sz w:val="22"/>
          <w:szCs w:val="22"/>
        </w:rPr>
        <w:t>. Konečné potvrdenie ex-</w:t>
      </w:r>
      <w:proofErr w:type="spellStart"/>
      <w:r w:rsidRPr="00307126">
        <w:rPr>
          <w:sz w:val="22"/>
          <w:szCs w:val="22"/>
        </w:rPr>
        <w:t>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k financovaniu za podmienky zníženia oprávnených výdavkov vo výške určenej ex-</w:t>
      </w:r>
      <w:proofErr w:type="spellStart"/>
      <w:r w:rsidRPr="00307126">
        <w:rPr>
          <w:sz w:val="22"/>
          <w:szCs w:val="22"/>
        </w:rPr>
        <w:t>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307126">
        <w:rPr>
          <w:sz w:val="22"/>
          <w:szCs w:val="22"/>
        </w:rPr>
        <w:t>ante</w:t>
      </w:r>
      <w:proofErr w:type="spellEnd"/>
      <w:r w:rsidRPr="00307126">
        <w:rPr>
          <w:sz w:val="22"/>
          <w:szCs w:val="22"/>
        </w:rPr>
        <w:t xml:space="preserv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E70B05F" w14:textId="6A367448" w:rsidR="00A30090" w:rsidRPr="00307126" w:rsidRDefault="00A30090" w:rsidP="006C26E2">
      <w:pPr>
        <w:numPr>
          <w:ilvl w:val="1"/>
          <w:numId w:val="25"/>
        </w:numPr>
        <w:spacing w:before="120" w:after="0" w:line="264" w:lineRule="auto"/>
        <w:jc w:val="both"/>
        <w:rPr>
          <w:ins w:id="208" w:author="Autor"/>
          <w:rFonts w:ascii="Times New Roman" w:hAnsi="Times New Roman"/>
        </w:rPr>
      </w:pPr>
      <w:commentRangeStart w:id="209"/>
      <w:ins w:id="210" w:author="Autor">
        <w:r w:rsidRPr="00307126">
          <w:rPr>
            <w:rFonts w:ascii="Times New Roman" w:hAnsi="Times New Roman"/>
          </w:rPr>
          <w:t xml:space="preserve">V prípade uplatnenia ex </w:t>
        </w:r>
        <w:proofErr w:type="spellStart"/>
        <w:r w:rsidRPr="00307126">
          <w:rPr>
            <w:rFonts w:ascii="Times New Roman" w:hAnsi="Times New Roman"/>
          </w:rPr>
          <w:t>ante</w:t>
        </w:r>
        <w:proofErr w:type="spellEnd"/>
        <w:r w:rsidRPr="00307126">
          <w:rPr>
            <w:rFonts w:ascii="Times New Roman" w:hAnsi="Times New Roman"/>
          </w:rPr>
          <w:t xml:space="preserve"> finančných opráv za porušenie pravidiel a postupov VO je prijímateľ povinný deklarovať 100 % hodnoty výdavku, ktorá bude až na úrovni riadiaceho orgánu/sprostredkovateľského orgánu znížená o zodpovedajúcu výšku finančnej opravy</w:t>
        </w:r>
        <w:commentRangeEnd w:id="209"/>
        <w:r w:rsidR="00E322C4">
          <w:rPr>
            <w:rFonts w:ascii="Times New Roman" w:hAnsi="Times New Roman"/>
          </w:rPr>
          <w:t>.</w:t>
        </w:r>
        <w:r w:rsidR="00E322C4">
          <w:rPr>
            <w:rStyle w:val="Odkaznakomentr"/>
            <w:rFonts w:ascii="Times New Roman" w:eastAsia="Times New Roman" w:hAnsi="Times New Roman"/>
            <w:lang w:val="x-none" w:eastAsia="x-none"/>
          </w:rPr>
          <w:commentReference w:id="209"/>
        </w:r>
      </w:ins>
    </w:p>
    <w:p w14:paraId="17ECD244" w14:textId="440537BD"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307126">
        <w:rPr>
          <w:rFonts w:ascii="Times New Roman" w:hAnsi="Times New Roman"/>
        </w:rPr>
        <w:t>ante</w:t>
      </w:r>
      <w:proofErr w:type="spellEnd"/>
      <w:r w:rsidRPr="00307126">
        <w:rPr>
          <w:rFonts w:ascii="Times New Roman" w:hAnsi="Times New Roman"/>
        </w:rPr>
        <w:t xml:space="preserve"> </w:t>
      </w:r>
      <w:r w:rsidR="00502F06" w:rsidRPr="00307126">
        <w:rPr>
          <w:rFonts w:ascii="Times New Roman" w:hAnsi="Times New Roman"/>
        </w:rPr>
        <w:t xml:space="preserve">finančnej </w:t>
      </w:r>
      <w:r w:rsidRPr="00307126">
        <w:rPr>
          <w:rFonts w:ascii="Times New Roman" w:hAnsi="Times New Roman"/>
        </w:rPr>
        <w:t>opravy</w:t>
      </w:r>
      <w:r w:rsidR="00C015A1" w:rsidRPr="00307126">
        <w:rPr>
          <w:rFonts w:ascii="Times New Roman" w:hAnsi="Times New Roman"/>
        </w:rPr>
        <w:t>,</w:t>
      </w:r>
      <w:r w:rsidRPr="00307126">
        <w:rPr>
          <w:rFonts w:ascii="Times New Roman" w:hAnsi="Times New Roman"/>
        </w:rPr>
        <w:t xml:space="preserve"> tvorí Prílohu č. </w:t>
      </w:r>
      <w:del w:id="211" w:author="Autor">
        <w:r w:rsidRPr="00924E42">
          <w:rPr>
            <w:rFonts w:ascii="Times New Roman" w:hAnsi="Times New Roman"/>
          </w:rPr>
          <w:delText>5</w:delText>
        </w:r>
      </w:del>
      <w:ins w:id="212" w:author="Autor">
        <w:r w:rsidR="000E6265" w:rsidRPr="00307126">
          <w:rPr>
            <w:rFonts w:ascii="Times New Roman" w:hAnsi="Times New Roman"/>
          </w:rPr>
          <w:t>4</w:t>
        </w:r>
      </w:ins>
      <w:r w:rsidRPr="00307126">
        <w:rPr>
          <w:rFonts w:ascii="Times New Roman" w:hAnsi="Times New Roman"/>
        </w:rPr>
        <w:t xml:space="preserve"> (Finančné opravy za porušenie pravidiel a postupov obstarávania).</w:t>
      </w:r>
    </w:p>
    <w:p w14:paraId="734B26D5" w14:textId="425D8357" w:rsidR="00AF36B6" w:rsidRPr="00307126" w:rsidRDefault="008804C8" w:rsidP="00A66B02">
      <w:pPr>
        <w:numPr>
          <w:ilvl w:val="1"/>
          <w:numId w:val="25"/>
        </w:numPr>
        <w:spacing w:before="120" w:line="264" w:lineRule="auto"/>
        <w:jc w:val="both"/>
        <w:rPr>
          <w:rFonts w:ascii="Times New Roman" w:hAnsi="Times New Roman"/>
          <w:lang w:eastAsia="x-none"/>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14:paraId="18847008" w14:textId="15667459" w:rsidR="00C72A22" w:rsidRPr="00307126" w:rsidRDefault="00C72A22" w:rsidP="00581F56">
      <w:pPr>
        <w:numPr>
          <w:ilvl w:val="1"/>
          <w:numId w:val="25"/>
        </w:numPr>
        <w:spacing w:before="120" w:line="264" w:lineRule="auto"/>
        <w:jc w:val="both"/>
        <w:rPr>
          <w:ins w:id="213" w:author="Autor"/>
          <w:rFonts w:ascii="Times New Roman" w:hAnsi="Times New Roman"/>
          <w:lang w:eastAsia="x-none"/>
        </w:rPr>
      </w:pPr>
      <w:commentRangeStart w:id="214"/>
      <w:ins w:id="215" w:author="Autor">
        <w:r w:rsidRPr="00307126">
          <w:rPr>
            <w:rFonts w:ascii="Times New Roman" w:hAnsi="Times New Roman"/>
          </w:rPr>
          <w:t>Na obstarávania 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214"/>
        <w:r w:rsidRPr="00307126">
          <w:rPr>
            <w:rStyle w:val="Odkaznakomentr"/>
            <w:rFonts w:ascii="Times New Roman" w:eastAsia="Times New Roman" w:hAnsi="Times New Roman"/>
            <w:lang w:val="x-none" w:eastAsia="x-none"/>
          </w:rPr>
          <w:commentReference w:id="214"/>
        </w:r>
      </w:ins>
    </w:p>
    <w:p w14:paraId="251DB90F" w14:textId="77777777" w:rsidR="00AF36B6" w:rsidRPr="00307126" w:rsidRDefault="00107570" w:rsidP="00A66B02">
      <w:pPr>
        <w:pStyle w:val="Nadpis3"/>
        <w:spacing w:before="120" w:after="0" w:line="264" w:lineRule="auto"/>
        <w:ind w:left="1440" w:hanging="1440"/>
        <w:jc w:val="both"/>
        <w:rPr>
          <w:rFonts w:ascii="Times New Roman" w:hAnsi="Times New Roman"/>
          <w:sz w:val="22"/>
          <w:szCs w:val="22"/>
          <w:lang w:val="sk-SK"/>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val="sk-SK" w:eastAsia="sk-SK"/>
        </w:rPr>
        <w:t>POVINNOSTI SPOJENÉ S MONITOROVANÍM PROJEKTU A POSKYTOVANÍM INFORMÁCIÍ</w:t>
      </w:r>
      <w:r w:rsidR="009F0476" w:rsidRPr="00307126" w:rsidDel="009F0476">
        <w:rPr>
          <w:rFonts w:ascii="Times New Roman" w:hAnsi="Times New Roman"/>
          <w:sz w:val="22"/>
          <w:szCs w:val="22"/>
        </w:rPr>
        <w:t xml:space="preserve"> </w:t>
      </w:r>
    </w:p>
    <w:p w14:paraId="00513BB6"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17381A04" w14:textId="77777777" w:rsidR="00E764D2" w:rsidRPr="00834F40" w:rsidRDefault="00E764D2" w:rsidP="00C87FFC">
      <w:pPr>
        <w:numPr>
          <w:ilvl w:val="0"/>
          <w:numId w:val="23"/>
        </w:numPr>
        <w:spacing w:after="120" w:line="264" w:lineRule="auto"/>
        <w:ind w:left="896" w:hanging="357"/>
        <w:jc w:val="both"/>
        <w:rPr>
          <w:del w:id="216" w:author="Autor"/>
          <w:rFonts w:ascii="Times New Roman" w:hAnsi="Times New Roman"/>
        </w:rPr>
      </w:pPr>
      <w:del w:id="217" w:author="Autor">
        <w:r w:rsidRPr="00834F40">
          <w:rPr>
            <w:rFonts w:ascii="Times New Roman" w:hAnsi="Times New Roman"/>
          </w:rPr>
          <w:delText>Doplňujúce monitorovacie údaje,</w:delText>
        </w:r>
      </w:del>
    </w:p>
    <w:p w14:paraId="23771218" w14:textId="387368AB" w:rsidR="00E764D2" w:rsidRPr="00307126" w:rsidRDefault="00363B57" w:rsidP="00C87FFC">
      <w:pPr>
        <w:numPr>
          <w:ilvl w:val="0"/>
          <w:numId w:val="23"/>
        </w:numPr>
        <w:spacing w:after="120" w:line="264" w:lineRule="auto"/>
        <w:ind w:left="896" w:hanging="357"/>
        <w:jc w:val="both"/>
        <w:rPr>
          <w:ins w:id="218" w:author="Autor"/>
          <w:rFonts w:ascii="Times New Roman" w:hAnsi="Times New Roman"/>
        </w:rPr>
      </w:pPr>
      <w:ins w:id="219" w:author="Autor">
        <w:r w:rsidRPr="00307126">
          <w:rPr>
            <w:rFonts w:ascii="Times New Roman" w:hAnsi="Times New Roman"/>
          </w:rPr>
          <w:t>Mimoriadnu monitorovaciu správu projektu</w:t>
        </w:r>
        <w:r w:rsidR="00E764D2" w:rsidRPr="00307126">
          <w:rPr>
            <w:rFonts w:ascii="Times New Roman" w:hAnsi="Times New Roman"/>
          </w:rPr>
          <w:t>,</w:t>
        </w:r>
      </w:ins>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5E4AC273"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w:t>
      </w:r>
      <w:r w:rsidRPr="00307126">
        <w:rPr>
          <w:rFonts w:ascii="Times New Roman" w:hAnsi="Times New Roman"/>
        </w:rPr>
        <w:lastRenderedPageBreak/>
        <w:t xml:space="preserve">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del w:id="220" w:author="Autor">
        <w:r w:rsidR="00E764D2" w:rsidRPr="00834F40">
          <w:rPr>
            <w:rFonts w:ascii="Times New Roman" w:hAnsi="Times New Roman"/>
          </w:rPr>
          <w:delText>Doplňujúce monitorovacie údaje</w:delText>
        </w:r>
      </w:del>
      <w:ins w:id="221" w:author="Auto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ins>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77777777" w:rsidR="0007666D"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v termíne podľa tejto Zmluvy o poskytnutí NFP predložiť Poskytovateľovi monitorovaciu správu Projektu (s príznakom ,, záverečná“).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 </w:t>
      </w:r>
    </w:p>
    <w:p w14:paraId="1BABE103" w14:textId="77777777" w:rsidR="009F6941" w:rsidRPr="004C5489" w:rsidRDefault="00B7129C" w:rsidP="009F6941">
      <w:pPr>
        <w:numPr>
          <w:ilvl w:val="1"/>
          <w:numId w:val="22"/>
        </w:numPr>
        <w:spacing w:line="264" w:lineRule="auto"/>
        <w:jc w:val="both"/>
        <w:rPr>
          <w:rFonts w:ascii="Times New Roman" w:hAnsi="Times New Roman"/>
          <w:rPrChange w:id="222" w:author="Autor">
            <w:rPr/>
          </w:rPrChange>
        </w:rPr>
      </w:pPr>
      <w:commentRangeStart w:id="223"/>
      <w:commentRangeStart w:id="224"/>
      <w:r w:rsidRPr="00307126">
        <w:rPr>
          <w:rFonts w:ascii="Times New Roman" w:hAnsi="Times New Roman"/>
        </w:rPr>
        <w:t>Prijímateľ</w:t>
      </w:r>
      <w:commentRangeEnd w:id="223"/>
      <w:r w:rsidR="00BF3F38" w:rsidRPr="00307126">
        <w:rPr>
          <w:rStyle w:val="Odkaznakomentr"/>
          <w:rFonts w:ascii="Times New Roman" w:eastAsia="Times New Roman" w:hAnsi="Times New Roman"/>
          <w:sz w:val="22"/>
          <w:szCs w:val="22"/>
          <w:lang w:val="x-none" w:eastAsia="x-none"/>
        </w:rPr>
        <w:commentReference w:id="223"/>
      </w:r>
      <w:r w:rsidRPr="00307126">
        <w:rPr>
          <w:rFonts w:ascii="Times New Roman" w:hAnsi="Times New Roman"/>
        </w:rPr>
        <w:t xml:space="preserve"> </w:t>
      </w:r>
      <w:commentRangeEnd w:id="224"/>
      <w:r w:rsidR="00D73FAF" w:rsidRPr="00307126">
        <w:rPr>
          <w:rStyle w:val="Odkaznakomentr"/>
          <w:rFonts w:ascii="Times New Roman" w:eastAsia="Times New Roman" w:hAnsi="Times New Roman"/>
          <w:sz w:val="22"/>
          <w:szCs w:val="22"/>
          <w:lang w:val="x-none" w:eastAsia="x-none"/>
        </w:rPr>
        <w:commentReference w:id="224"/>
      </w:r>
      <w:r w:rsidRPr="00307126">
        <w:rPr>
          <w:rFonts w:ascii="Times New Roman" w:hAnsi="Times New Roman"/>
        </w:rPr>
        <w:t xml:space="preserve">sa zaväzuje predkladať Poskytovateľovi Následné monitorovacie správy Projektu počas </w:t>
      </w:r>
      <w:commentRangeStart w:id="225"/>
      <w:r w:rsidRPr="00307126">
        <w:rPr>
          <w:rFonts w:ascii="Times New Roman" w:hAnsi="Times New Roman"/>
        </w:rPr>
        <w:t xml:space="preserve">5 rokov </w:t>
      </w:r>
      <w:commentRangeEnd w:id="225"/>
      <w:r w:rsidRPr="00307126">
        <w:rPr>
          <w:rFonts w:ascii="Times New Roman" w:hAnsi="Times New Roman"/>
        </w:rPr>
        <w:commentReference w:id="225"/>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rojektu (</w:t>
      </w:r>
      <w:proofErr w:type="spellStart"/>
      <w:r w:rsidR="009904B4" w:rsidRPr="00307126">
        <w:rPr>
          <w:rFonts w:ascii="Times New Roman" w:hAnsi="Times New Roman"/>
        </w:rPr>
        <w:t>t.j</w:t>
      </w:r>
      <w:proofErr w:type="spellEnd"/>
      <w:r w:rsidR="009904B4" w:rsidRPr="00307126">
        <w:rPr>
          <w:rFonts w:ascii="Times New Roman" w:hAnsi="Times New Roman"/>
        </w:rPr>
        <w:t xml:space="preserve">.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w:t>
      </w:r>
      <w:r w:rsidRPr="00307126">
        <w:rPr>
          <w:rFonts w:ascii="Times New Roman" w:hAnsi="Times New Roman"/>
        </w:rPr>
        <w:lastRenderedPageBreak/>
        <w:t>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226"/>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226"/>
      <w:r w:rsidR="0050148F" w:rsidRPr="00307126">
        <w:rPr>
          <w:rStyle w:val="Odkaznakomentr"/>
          <w:rFonts w:ascii="Times New Roman" w:eastAsia="Times New Roman" w:hAnsi="Times New Roman"/>
          <w:sz w:val="22"/>
          <w:szCs w:val="22"/>
          <w:lang w:val="x-none" w:eastAsia="x-none"/>
        </w:rPr>
        <w:commentReference w:id="226"/>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227"/>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227"/>
      <w:r w:rsidR="003D3D57" w:rsidRPr="00307126">
        <w:rPr>
          <w:rStyle w:val="Odkaznakomentr"/>
          <w:rFonts w:ascii="Times New Roman" w:eastAsia="Times New Roman" w:hAnsi="Times New Roman"/>
          <w:sz w:val="22"/>
          <w:szCs w:val="22"/>
          <w:lang w:val="x-none" w:eastAsia="x-none"/>
        </w:rPr>
        <w:commentReference w:id="227"/>
      </w:r>
      <w:r w:rsidR="00161823" w:rsidRPr="00307126">
        <w:rPr>
          <w:rFonts w:ascii="Times New Roman" w:hAnsi="Times New Roman"/>
        </w:rPr>
        <w:t xml:space="preserve"> </w:t>
      </w:r>
      <w:commentRangeStart w:id="228"/>
      <w:r w:rsidR="00161823" w:rsidRPr="00307126">
        <w:rPr>
          <w:rFonts w:ascii="Times New Roman" w:hAnsi="Times New Roman"/>
        </w:rPr>
        <w:t xml:space="preserve">Prijímateľ je povinný informovať Poskytovateľa o zavedení ozdravného režimu a zavedení nútenej správy. </w:t>
      </w:r>
      <w:commentRangeEnd w:id="228"/>
      <w:r w:rsidR="00161823" w:rsidRPr="00307126">
        <w:rPr>
          <w:rStyle w:val="Odkaznakomentr"/>
          <w:rFonts w:ascii="Times New Roman" w:eastAsia="Times New Roman" w:hAnsi="Times New Roman"/>
          <w:sz w:val="22"/>
          <w:szCs w:val="22"/>
          <w:lang w:val="x-none" w:eastAsia="x-none"/>
        </w:rPr>
        <w:commentReference w:id="228"/>
      </w:r>
    </w:p>
    <w:p w14:paraId="36E985E4" w14:textId="75129C0D"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del w:id="229" w:author="Autor">
        <w:r w:rsidR="009F6941" w:rsidRPr="00834F40">
          <w:rPr>
            <w:rFonts w:ascii="Times New Roman" w:hAnsi="Times New Roman"/>
          </w:rPr>
          <w:delText>a informácia zaslaná Prijímateľom podľa odseku 2 tohto článku (Doplňujúce monitorovacie údaje) podlieha</w:delText>
        </w:r>
      </w:del>
      <w:ins w:id="230" w:author="Autor">
        <w:r w:rsidR="009F6941" w:rsidRPr="00307126">
          <w:rPr>
            <w:rFonts w:ascii="Times New Roman" w:hAnsi="Times New Roman"/>
          </w:rPr>
          <w:t>podlieha</w:t>
        </w:r>
        <w:r w:rsidR="00AB00F4">
          <w:rPr>
            <w:rFonts w:ascii="Times New Roman" w:hAnsi="Times New Roman"/>
          </w:rPr>
          <w:t>jú</w:t>
        </w:r>
      </w:ins>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65F99C9A"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231"/>
      <w:commentRangeStart w:id="232"/>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231"/>
      <w:commentRangeEnd w:id="232"/>
      <w:r w:rsidRPr="00834F40">
        <w:rPr>
          <w:rStyle w:val="Odkaznakomentr"/>
          <w:rFonts w:ascii="Times New Roman" w:eastAsia="Times New Roman" w:hAnsi="Times New Roman"/>
          <w:sz w:val="22"/>
          <w:szCs w:val="22"/>
          <w:lang w:val="x-none" w:eastAsia="x-none"/>
        </w:rPr>
        <w:commentReference w:id="231"/>
      </w:r>
      <w:r w:rsidRPr="00307126">
        <w:rPr>
          <w:rStyle w:val="Odkaznakomentr"/>
          <w:rFonts w:ascii="Times New Roman" w:eastAsia="Times New Roman" w:hAnsi="Times New Roman"/>
          <w:sz w:val="22"/>
          <w:szCs w:val="22"/>
          <w:lang w:val="x-none" w:eastAsia="x-none"/>
        </w:rPr>
        <w:commentReference w:id="232"/>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w:t>
      </w:r>
      <w:r w:rsidR="00924E42" w:rsidRPr="00307126">
        <w:rPr>
          <w:rFonts w:ascii="Times New Roman" w:eastAsia="SimSun" w:hAnsi="Times New Roman"/>
          <w:bCs/>
        </w:rPr>
        <w:lastRenderedPageBreak/>
        <w:t xml:space="preserve">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50 000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50 000 EUR, sa nevzťahuje povinnosť monitorovania Čistých príjmov.</w:t>
      </w:r>
    </w:p>
    <w:p w14:paraId="00326A10" w14:textId="77777777" w:rsidR="006071B1" w:rsidRPr="00307126"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233"/>
      <w:r w:rsidRPr="00307126">
        <w:rPr>
          <w:rFonts w:ascii="Times New Roman" w:hAnsi="Times New Roman"/>
        </w:rPr>
        <w:t>nie však neskôr ako v lehote určenej Poskytovateľom</w:t>
      </w:r>
      <w:commentRangeEnd w:id="233"/>
      <w:r w:rsidRPr="00307126">
        <w:rPr>
          <w:rStyle w:val="Odkaznakomentr"/>
          <w:rFonts w:ascii="Times New Roman" w:hAnsi="Times New Roman"/>
          <w:sz w:val="22"/>
          <w:szCs w:val="22"/>
          <w:lang w:val="x-none" w:eastAsia="x-none"/>
        </w:rPr>
        <w:commentReference w:id="233"/>
      </w:r>
      <w:r w:rsidR="00C53921" w:rsidRPr="00307126">
        <w:rPr>
          <w:rFonts w:ascii="Times New Roman" w:hAnsi="Times New Roman"/>
        </w:rPr>
        <w:t>.</w:t>
      </w:r>
    </w:p>
    <w:p w14:paraId="291BA69B" w14:textId="77777777" w:rsidR="00107570" w:rsidRPr="00307126" w:rsidRDefault="00107570" w:rsidP="006C26E2">
      <w:pPr>
        <w:pStyle w:val="Nadpis1"/>
        <w:tabs>
          <w:tab w:val="left" w:pos="1440"/>
        </w:tabs>
        <w:spacing w:line="264" w:lineRule="auto"/>
        <w:jc w:val="both"/>
        <w:rPr>
          <w:rFonts w:ascii="Times New Roman" w:hAnsi="Times New Roman"/>
          <w:kern w:val="0"/>
          <w:sz w:val="22"/>
          <w:szCs w:val="22"/>
          <w:lang w:val="sk-SK"/>
        </w:rPr>
      </w:pPr>
      <w:r w:rsidRPr="00307126">
        <w:rPr>
          <w:rFonts w:ascii="Times New Roman" w:hAnsi="Times New Roman"/>
          <w:kern w:val="0"/>
          <w:sz w:val="22"/>
          <w:szCs w:val="22"/>
        </w:rPr>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w:t>
      </w:r>
      <w:r w:rsidR="00776169" w:rsidRPr="00307126">
        <w:rPr>
          <w:rFonts w:ascii="Times New Roman" w:hAnsi="Times New Roman"/>
          <w:kern w:val="0"/>
          <w:sz w:val="22"/>
          <w:szCs w:val="22"/>
          <w:lang w:val="sk-SK"/>
        </w:rPr>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59E75E06" w:rsidR="001631C3" w:rsidRPr="00307126" w:rsidRDefault="001631C3" w:rsidP="006C26E2">
      <w:pPr>
        <w:numPr>
          <w:ilvl w:val="1"/>
          <w:numId w:val="24"/>
        </w:numPr>
        <w:spacing w:after="0" w:line="264" w:lineRule="auto"/>
        <w:jc w:val="both"/>
        <w:rPr>
          <w:rFonts w:ascii="Times New Roman" w:hAnsi="Times New Roman"/>
        </w:rPr>
      </w:pPr>
    </w:p>
    <w:p w14:paraId="35CEAE51" w14:textId="77777777" w:rsidR="000E6614" w:rsidRPr="00307126" w:rsidRDefault="00D07F80" w:rsidP="003311ED">
      <w:pPr>
        <w:spacing w:after="0" w:line="264" w:lineRule="auto"/>
        <w:jc w:val="both"/>
        <w:rPr>
          <w:rFonts w:ascii="Times New Roman" w:hAnsi="Times New Roman"/>
        </w:rPr>
      </w:pPr>
      <w:r w:rsidRPr="00307126">
        <w:rPr>
          <w:rFonts w:ascii="Times New Roman" w:hAnsi="Times New Roman"/>
        </w:rPr>
        <w:t xml:space="preserve">odkaz na príslušný fond alebo fondy, ktorý spolufinancuje Projekt s použitím nasledujúcich označení </w:t>
      </w:r>
      <w:r w:rsidR="00810414" w:rsidRPr="00307126">
        <w:rPr>
          <w:rFonts w:ascii="Times New Roman" w:hAnsi="Times New Roman"/>
        </w:rPr>
        <w:t xml:space="preserve">EFRR </w:t>
      </w:r>
      <w:r w:rsidRPr="00307126">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307126">
        <w:rPr>
          <w:rFonts w:ascii="Times New Roman" w:hAnsi="Times New Roman"/>
        </w:rPr>
        <w:t>, pričom odkaz na príslušný fond sa vykoná formou nasledujúceho vyhlásenia: „Tento projekt je podporený z ...... “, pričom sa doplní konkrétny EŠIF, z ktorého sa poskytuje financovanie Projektu</w:t>
      </w:r>
      <w:r w:rsidRPr="00307126">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lastRenderedPageBreak/>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v zmysle Manuálu pre informovanie a komunikáciu, ktorý je súčasťou Metodického pokynu CKO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lastRenderedPageBreak/>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234"/>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234"/>
      <w:r w:rsidR="00022F7D" w:rsidRPr="004C5489">
        <w:rPr>
          <w:rStyle w:val="Odkaznakomentr"/>
          <w:rFonts w:ascii="Times New Roman" w:hAnsi="Times New Roman"/>
          <w:b w:val="0"/>
          <w:sz w:val="22"/>
          <w:rPrChange w:id="235" w:author="Autor">
            <w:rPr>
              <w:rStyle w:val="Odkaznakomentr"/>
              <w:rFonts w:ascii="Times New Roman" w:hAnsi="Times New Roman"/>
              <w:b w:val="0"/>
            </w:rPr>
          </w:rPrChange>
        </w:rPr>
        <w:commentReference w:id="234"/>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236"/>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236"/>
      <w:r w:rsidR="0055539C" w:rsidRPr="00307126">
        <w:rPr>
          <w:rStyle w:val="Odkaznakomentr"/>
          <w:rFonts w:ascii="Times New Roman" w:eastAsia="Times New Roman" w:hAnsi="Times New Roman"/>
          <w:sz w:val="22"/>
          <w:szCs w:val="22"/>
          <w:lang w:val="x-none" w:eastAsia="x-none"/>
        </w:rPr>
        <w:commentReference w:id="236"/>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lastRenderedPageBreak/>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237"/>
      <w:r w:rsidRPr="00307126">
        <w:rPr>
          <w:rFonts w:ascii="Times New Roman" w:hAnsi="Times New Roman"/>
          <w:bCs/>
        </w:rPr>
        <w:t>vytvorenie alebo zabezpečenie vytvorenia diela alebo iného práva duševného vlastníctva (vrátane priemyselného vlastníctva) pre Projekt</w:t>
      </w:r>
      <w:commentRangeEnd w:id="237"/>
      <w:r w:rsidR="00EE1A37" w:rsidRPr="004C5489">
        <w:rPr>
          <w:rStyle w:val="Odkaznakomentr"/>
          <w:rFonts w:ascii="Times New Roman" w:hAnsi="Times New Roman"/>
          <w:sz w:val="22"/>
          <w:lang w:val="x-none"/>
          <w:rPrChange w:id="238" w:author="Autor">
            <w:rPr>
              <w:rStyle w:val="Odkaznakomentr"/>
              <w:rFonts w:ascii="Times New Roman" w:hAnsi="Times New Roman"/>
              <w:lang w:val="x-none"/>
            </w:rPr>
          </w:rPrChange>
        </w:rPr>
        <w:commentReference w:id="237"/>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w:t>
      </w:r>
      <w:r w:rsidRPr="00307126">
        <w:rPr>
          <w:rFonts w:ascii="Times New Roman" w:hAnsi="Times New Roman"/>
          <w:bCs/>
        </w:rPr>
        <w:lastRenderedPageBreak/>
        <w:t xml:space="preserve">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77777777"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lastRenderedPageBreak/>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14:paraId="2D5A5F95" w14:textId="0A737B59"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del w:id="239" w:author="Autor">
        <w:r w:rsidR="005443BF">
          <w:rPr>
            <w:rFonts w:ascii="Times New Roman" w:hAnsi="Times New Roman"/>
            <w:bCs/>
          </w:rPr>
          <w:delText>bode 6.9</w:delText>
        </w:r>
      </w:del>
      <w:commentRangeStart w:id="240"/>
      <w:ins w:id="241" w:author="Autor">
        <w:r w:rsidR="00867309" w:rsidRPr="00307126">
          <w:rPr>
            <w:rFonts w:ascii="Times New Roman" w:hAnsi="Times New Roman"/>
            <w:bCs/>
          </w:rPr>
          <w:t xml:space="preserve">príslušnej kapitole </w:t>
        </w:r>
        <w:commentRangeEnd w:id="240"/>
        <w:r w:rsidR="00867309" w:rsidRPr="00307126">
          <w:rPr>
            <w:rStyle w:val="Odkaznakomentr"/>
            <w:rFonts w:ascii="Times New Roman" w:eastAsia="Times New Roman" w:hAnsi="Times New Roman"/>
            <w:lang w:val="x-none" w:eastAsia="x-none"/>
          </w:rPr>
          <w:commentReference w:id="240"/>
        </w:r>
      </w:ins>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lastRenderedPageBreak/>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14:paraId="5CA62586"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03DE0852"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w:t>
      </w:r>
      <w:del w:id="242" w:author="Autor">
        <w:r w:rsidRPr="00A91910">
          <w:rPr>
            <w:rFonts w:ascii="Times New Roman" w:hAnsi="Times New Roman"/>
          </w:rPr>
          <w:delText xml:space="preserve">začatí realizácie </w:delText>
        </w:r>
        <w:r w:rsidR="0045056A">
          <w:rPr>
            <w:rFonts w:ascii="Times New Roman" w:hAnsi="Times New Roman"/>
          </w:rPr>
          <w:delText>hlavných</w:delText>
        </w:r>
      </w:del>
      <w:ins w:id="243" w:author="Autor">
        <w:r w:rsidRPr="00307126">
          <w:rPr>
            <w:rFonts w:ascii="Times New Roman" w:hAnsi="Times New Roman"/>
          </w:rPr>
          <w:t xml:space="preserve"> realizáci</w:t>
        </w:r>
        <w:r w:rsidR="00067253">
          <w:rPr>
            <w:rFonts w:ascii="Times New Roman" w:hAnsi="Times New Roman"/>
          </w:rPr>
          <w:t>i</w:t>
        </w:r>
      </w:ins>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del w:id="244" w:author="Autor">
        <w:r w:rsidRPr="0090211A">
          <w:rPr>
            <w:rFonts w:ascii="Times New Roman" w:hAnsi="Times New Roman"/>
            <w:bCs/>
          </w:rPr>
          <w:delText xml:space="preserve">Príloha č. </w:delText>
        </w:r>
        <w:r w:rsidR="00334AE5" w:rsidRPr="0090211A">
          <w:rPr>
            <w:rFonts w:ascii="Times New Roman" w:hAnsi="Times New Roman"/>
            <w:bCs/>
          </w:rPr>
          <w:delText>3</w:delText>
        </w:r>
        <w:r w:rsidR="00E1237D">
          <w:rPr>
            <w:rFonts w:ascii="Times New Roman" w:hAnsi="Times New Roman"/>
            <w:bCs/>
          </w:rPr>
          <w:delText xml:space="preserve"> Zmluvy o poskytnutí NFP</w:delText>
        </w:r>
        <w:r w:rsidRPr="0090211A">
          <w:rPr>
            <w:rFonts w:ascii="Times New Roman" w:hAnsi="Times New Roman"/>
            <w:bCs/>
          </w:rPr>
          <w:delText>)</w:delText>
        </w:r>
        <w:r w:rsidRPr="0090211A">
          <w:rPr>
            <w:rFonts w:ascii="Times New Roman" w:hAnsi="Times New Roman"/>
          </w:rPr>
          <w:delText>,</w:delText>
        </w:r>
      </w:del>
      <w:ins w:id="245" w:author="Auto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w:t>
        </w:r>
      </w:ins>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zaslať Poskytovateľovi </w:t>
      </w:r>
      <w:commentRangeStart w:id="246"/>
      <w:r w:rsidRPr="00307126">
        <w:rPr>
          <w:rFonts w:ascii="Times New Roman" w:hAnsi="Times New Roman"/>
        </w:rPr>
        <w:t>Hlásenie o </w:t>
      </w:r>
      <w:del w:id="247" w:author="Autor">
        <w:r w:rsidRPr="00A91910">
          <w:rPr>
            <w:rFonts w:ascii="Times New Roman" w:hAnsi="Times New Roman"/>
          </w:rPr>
          <w:delText xml:space="preserve">začatí realizácie </w:delText>
        </w:r>
        <w:r w:rsidR="00964F77" w:rsidRPr="0045056A">
          <w:rPr>
            <w:rFonts w:ascii="Times New Roman" w:hAnsi="Times New Roman"/>
          </w:rPr>
          <w:delText>hlavných</w:delText>
        </w:r>
      </w:del>
      <w:ins w:id="248" w:author="Autor">
        <w:r w:rsidRPr="00307126">
          <w:rPr>
            <w:rFonts w:ascii="Times New Roman" w:hAnsi="Times New Roman"/>
          </w:rPr>
          <w:t>realizáci</w:t>
        </w:r>
        <w:r w:rsidR="007A6C01" w:rsidRPr="00307126">
          <w:rPr>
            <w:rFonts w:ascii="Times New Roman" w:hAnsi="Times New Roman"/>
          </w:rPr>
          <w:t>i</w:t>
        </w:r>
      </w:ins>
      <w:r w:rsidRPr="00307126">
        <w:rPr>
          <w:rFonts w:ascii="Times New Roman" w:hAnsi="Times New Roman"/>
        </w:rPr>
        <w:t xml:space="preserve"> aktivít Projektu</w:t>
      </w:r>
      <w:commentRangeEnd w:id="246"/>
      <w:ins w:id="249" w:author="Autor">
        <w:r w:rsidR="00332024" w:rsidRPr="00307126">
          <w:rPr>
            <w:rStyle w:val="Odkaznakomentr"/>
            <w:rFonts w:ascii="Times New Roman" w:eastAsia="Times New Roman" w:hAnsi="Times New Roman"/>
            <w:lang w:val="x-none" w:eastAsia="x-none"/>
          </w:rPr>
          <w:commentReference w:id="246"/>
        </w:r>
        <w:r w:rsidRPr="00307126">
          <w:rPr>
            <w:rFonts w:ascii="Times New Roman" w:hAnsi="Times New Roman"/>
          </w:rPr>
          <w:t xml:space="preserve"> </w:t>
        </w:r>
        <w:r w:rsidR="007A6C01" w:rsidRPr="00307126">
          <w:rPr>
            <w:rFonts w:ascii="Times New Roman" w:hAnsi="Times New Roman"/>
          </w:rPr>
          <w:t>prostredníctvom formulára v ITMS2014+</w:t>
        </w:r>
      </w:ins>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140F693C" w:rsidR="00174CB4" w:rsidRPr="00307126" w:rsidRDefault="00174CB4" w:rsidP="00E05099">
      <w:pPr>
        <w:pStyle w:val="AODefPara"/>
        <w:numPr>
          <w:ilvl w:val="0"/>
          <w:numId w:val="0"/>
        </w:numPr>
        <w:spacing w:line="264" w:lineRule="auto"/>
        <w:ind w:left="540"/>
      </w:pPr>
      <w:r w:rsidRPr="00307126">
        <w:lastRenderedPageBreak/>
        <w:t xml:space="preserve">V prípade, ak Prijímateľ poruší svoju povinnosť oznámiť Poskytovateľovi Začatie realizácie </w:t>
      </w:r>
      <w:r w:rsidR="00D54576" w:rsidRPr="00307126">
        <w:t xml:space="preserve">hlavných </w:t>
      </w:r>
      <w:r w:rsidRPr="00307126">
        <w:t xml:space="preserve">aktivít Projektu prostredníctvom zaslania </w:t>
      </w:r>
      <w:commentRangeStart w:id="250"/>
      <w:r w:rsidRPr="00307126">
        <w:t>Hlásenia o </w:t>
      </w:r>
      <w:del w:id="251" w:author="Autor">
        <w:r w:rsidRPr="00A91910">
          <w:delText xml:space="preserve">začatí realizácie </w:delText>
        </w:r>
        <w:r w:rsidR="007800FB">
          <w:delText>hlavných</w:delText>
        </w:r>
      </w:del>
      <w:ins w:id="252" w:author="Autor">
        <w:r w:rsidRPr="00307126">
          <w:t>realizáci</w:t>
        </w:r>
        <w:r w:rsidR="007A6C01" w:rsidRPr="00307126">
          <w:t>i</w:t>
        </w:r>
      </w:ins>
      <w:r w:rsidRPr="00307126">
        <w:t xml:space="preserve"> </w:t>
      </w:r>
      <w:r w:rsidR="00FF2DC1" w:rsidRPr="00307126">
        <w:t xml:space="preserve">aktivít </w:t>
      </w:r>
      <w:r w:rsidRPr="00307126">
        <w:t>Projektu</w:t>
      </w:r>
      <w:del w:id="253" w:author="Autor">
        <w:r w:rsidRPr="00A91910">
          <w:delText>,</w:delText>
        </w:r>
      </w:del>
      <w:ins w:id="254" w:author="Autor">
        <w:r w:rsidR="007A6C01" w:rsidRPr="00307126">
          <w:t xml:space="preserve"> </w:t>
        </w:r>
        <w:commentRangeEnd w:id="250"/>
        <w:r w:rsidR="00332024" w:rsidRPr="00307126">
          <w:rPr>
            <w:rStyle w:val="Odkaznakomentr"/>
            <w:rFonts w:eastAsia="Times New Roman"/>
            <w:lang w:val="x-none" w:eastAsia="x-none"/>
          </w:rPr>
          <w:commentReference w:id="250"/>
        </w:r>
        <w:r w:rsidR="007A6C01" w:rsidRPr="00307126">
          <w:t>v ITMS 2014+</w:t>
        </w:r>
        <w:r w:rsidRPr="00307126">
          <w:t>,</w:t>
        </w:r>
      </w:ins>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14:paraId="56CCF1AE"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w:t>
      </w:r>
      <w:proofErr w:type="spellStart"/>
      <w:r w:rsidRPr="00307126">
        <w:rPr>
          <w:rFonts w:ascii="Times New Roman" w:hAnsi="Times New Roman"/>
          <w:bCs/>
        </w:rPr>
        <w:t>t.j</w:t>
      </w:r>
      <w:proofErr w:type="spellEnd"/>
      <w:r w:rsidRPr="00307126">
        <w:rPr>
          <w:rFonts w:ascii="Times New Roman" w:hAnsi="Times New Roman"/>
          <w:bCs/>
        </w:rPr>
        <w:t xml:space="preserve">.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77777777"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o viac ako 30 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 po márnom uplynutí 30 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odo dňa splatnosti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w:t>
      </w:r>
      <w:proofErr w:type="spellStart"/>
      <w:r w:rsidR="00107570" w:rsidRPr="00307126">
        <w:rPr>
          <w:rFonts w:ascii="Times New Roman" w:hAnsi="Times New Roman"/>
          <w:bCs/>
        </w:rPr>
        <w:t>t.j</w:t>
      </w:r>
      <w:proofErr w:type="spellEnd"/>
      <w:r w:rsidR="00107570" w:rsidRPr="00307126">
        <w:rPr>
          <w:rFonts w:ascii="Times New Roman" w:hAnsi="Times New Roman"/>
          <w:bCs/>
        </w:rPr>
        <w:t>.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77777777"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4C5489">
        <w:rPr>
          <w:rFonts w:ascii="Times New Roman" w:hAnsi="Times New Roman"/>
          <w:rPrChange w:id="255" w:author="Autor">
            <w:rPr/>
          </w:rPrChange>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 xml:space="preserve">a 4 </w:t>
      </w:r>
      <w:r w:rsidR="00074079" w:rsidRPr="00307126">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w:t>
      </w:r>
      <w:r w:rsidRPr="00307126">
        <w:rPr>
          <w:rFonts w:ascii="Times New Roman" w:hAnsi="Times New Roman"/>
          <w:bCs/>
          <w:lang w:eastAsia="sk-SK"/>
        </w:rPr>
        <w:lastRenderedPageBreak/>
        <w:t xml:space="preserve">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w:t>
      </w:r>
      <w:r w:rsidR="003F426E" w:rsidRPr="00307126">
        <w:rPr>
          <w:rFonts w:ascii="Times New Roman" w:hAnsi="Times New Roman"/>
          <w:bCs/>
          <w:lang w:eastAsia="sk-SK"/>
        </w:rPr>
        <w:t xml:space="preserve"> VZP</w:t>
      </w:r>
      <w:r w:rsidRPr="00307126">
        <w:rPr>
          <w:rFonts w:ascii="Times New Roman" w:hAnsi="Times New Roman"/>
          <w:bCs/>
          <w:lang w:eastAsia="sk-SK"/>
        </w:rPr>
        <w:t xml:space="preserve">,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14:paraId="167751A2"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alebo písm</w:t>
      </w:r>
      <w:r w:rsidR="000D0602" w:rsidRPr="00307126">
        <w:rPr>
          <w:rFonts w:ascii="Times New Roman" w:hAnsi="Times New Roman"/>
          <w:bCs/>
          <w:lang w:eastAsia="sk-SK"/>
        </w:rPr>
        <w:t>eno</w:t>
      </w:r>
      <w:r w:rsidRPr="00307126">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 xml:space="preserve">súčinnosť v súlade so </w:t>
      </w:r>
      <w:r w:rsidR="00F95970" w:rsidRPr="00307126">
        <w:rPr>
          <w:rFonts w:ascii="Times New Roman" w:hAnsi="Times New Roman"/>
          <w:bCs/>
        </w:rPr>
        <w:lastRenderedPageBreak/>
        <w:t>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2E44DBD2"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del w:id="256" w:author="Autor">
        <w:r w:rsidR="00A55A81">
          <w:rPr>
            <w:rFonts w:ascii="Times New Roman" w:hAnsi="Times New Roman"/>
            <w:bCs/>
          </w:rPr>
          <w:delText>4</w:delText>
        </w:r>
      </w:del>
      <w:ins w:id="257" w:author="Autor">
        <w:r w:rsidR="000E6265" w:rsidRPr="00307126">
          <w:rPr>
            <w:rFonts w:ascii="Times New Roman" w:hAnsi="Times New Roman"/>
            <w:bCs/>
          </w:rPr>
          <w:t>3</w:t>
        </w:r>
      </w:ins>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05099">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4C5489" w:rsidRDefault="009F466D" w:rsidP="00291178">
      <w:pPr>
        <w:numPr>
          <w:ilvl w:val="2"/>
          <w:numId w:val="5"/>
        </w:numPr>
        <w:spacing w:before="120" w:after="0" w:line="264" w:lineRule="auto"/>
        <w:jc w:val="both"/>
        <w:rPr>
          <w:rFonts w:ascii="Times New Roman" w:hAnsi="Times New Roman"/>
          <w:b/>
          <w:rPrChange w:id="258" w:author="Autor">
            <w:rPr>
              <w:b/>
            </w:rPr>
          </w:rPrChange>
        </w:rPr>
      </w:pPr>
      <w:r w:rsidRPr="00307126">
        <w:rPr>
          <w:rFonts w:ascii="Times New Roman" w:hAnsi="Times New Roman"/>
          <w:bCs/>
        </w:rPr>
        <w:lastRenderedPageBreak/>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46AAD51C"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p>
    <w:p w14:paraId="22BE5F14"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77777777"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w:t>
      </w:r>
      <w:r w:rsidR="002F704E" w:rsidRPr="00307126">
        <w:rPr>
          <w:rFonts w:ascii="Times New Roman" w:hAnsi="Times New Roman"/>
          <w:bCs/>
        </w:rPr>
        <w:lastRenderedPageBreak/>
        <w:t xml:space="preserve">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259"/>
      <w:r w:rsidRPr="00307126">
        <w:rPr>
          <w:rFonts w:ascii="Times New Roman" w:hAnsi="Times New Roman"/>
          <w:bCs/>
        </w:rPr>
        <w:t xml:space="preserve">od nadobudnutia účinnosti Zmluvy o poskytnutí NFP </w:t>
      </w:r>
      <w:commentRangeEnd w:id="259"/>
      <w:r w:rsidR="00117A61" w:rsidRPr="004C5489">
        <w:rPr>
          <w:rStyle w:val="Odkaznakomentr"/>
          <w:rFonts w:ascii="Times New Roman" w:hAnsi="Times New Roman"/>
          <w:sz w:val="22"/>
          <w:lang w:val="x-none"/>
          <w:rPrChange w:id="260" w:author="Autor">
            <w:rPr>
              <w:rStyle w:val="Odkaznakomentr"/>
              <w:rFonts w:ascii="Times New Roman" w:hAnsi="Times New Roman"/>
              <w:lang w:val="x-none"/>
            </w:rPr>
          </w:rPrChange>
        </w:rPr>
        <w:commentReference w:id="259"/>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ak Prijímateľ v lehote do 15 dní odo dňa doručenia oznámenia o schválení ex-</w:t>
      </w:r>
      <w:proofErr w:type="spellStart"/>
      <w:r w:rsidRPr="00307126">
        <w:rPr>
          <w:rFonts w:ascii="Times New Roman" w:hAnsi="Times New Roman"/>
        </w:rPr>
        <w:t>ante</w:t>
      </w:r>
      <w:proofErr w:type="spellEnd"/>
      <w:r w:rsidRPr="00307126">
        <w:rPr>
          <w:rFonts w:ascii="Times New Roman" w:hAnsi="Times New Roman"/>
        </w:rPr>
        <w:t xml:space="preserv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w:t>
      </w:r>
      <w:ins w:id="261" w:author="Autor">
        <w:r w:rsidRPr="00307126">
          <w:rPr>
            <w:rFonts w:ascii="Times New Roman" w:hAnsi="Times New Roman"/>
            <w:bCs/>
          </w:rPr>
          <w:t xml:space="preserve"> v súvislosti s</w:t>
        </w:r>
        <w:r w:rsidR="00332024" w:rsidRPr="00307126">
          <w:rPr>
            <w:rFonts w:ascii="Times New Roman" w:hAnsi="Times New Roman"/>
            <w:bCs/>
          </w:rPr>
          <w:t> Projektom, a to napríklad</w:t>
        </w:r>
      </w:ins>
      <w:r w:rsidR="00332024" w:rsidRPr="00307126">
        <w:rPr>
          <w:rFonts w:ascii="Times New Roman" w:hAnsi="Times New Roman"/>
          <w:bCs/>
        </w:rPr>
        <w:t xml:space="preserve">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262"/>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262"/>
      <w:r w:rsidR="003D3D57" w:rsidRPr="004C5489">
        <w:rPr>
          <w:rStyle w:val="Odkaznakomentr"/>
          <w:rFonts w:ascii="Times New Roman" w:hAnsi="Times New Roman"/>
          <w:sz w:val="22"/>
          <w:lang w:val="x-none"/>
          <w:rPrChange w:id="263" w:author="Autor">
            <w:rPr>
              <w:rStyle w:val="Odkaznakomentr"/>
              <w:rFonts w:ascii="Times New Roman" w:hAnsi="Times New Roman"/>
              <w:lang w:val="x-none"/>
            </w:rPr>
          </w:rPrChange>
        </w:rPr>
        <w:commentReference w:id="262"/>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77777777"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w:t>
      </w:r>
      <w:proofErr w:type="spellStart"/>
      <w:r w:rsidR="00A52658" w:rsidRPr="00307126">
        <w:rPr>
          <w:rFonts w:ascii="Times New Roman" w:hAnsi="Times New Roman"/>
          <w:bCs/>
        </w:rPr>
        <w:t>písm</w:t>
      </w:r>
      <w:r w:rsidR="001D3560" w:rsidRPr="00307126">
        <w:rPr>
          <w:rFonts w:ascii="Times New Roman" w:hAnsi="Times New Roman"/>
          <w:bCs/>
        </w:rPr>
        <w:t>ek</w:t>
      </w:r>
      <w:proofErr w:type="spellEnd"/>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14:paraId="124BE421" w14:textId="22B1C389"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w:t>
      </w:r>
      <w:del w:id="264" w:author="Autor">
        <w:r w:rsidRPr="00834F40">
          <w:rPr>
            <w:sz w:val="22"/>
            <w:szCs w:val="22"/>
          </w:rPr>
          <w:delText xml:space="preserve"> za</w:delText>
        </w:r>
      </w:del>
      <w:r w:rsidRPr="00307126">
        <w:rPr>
          <w:sz w:val="22"/>
          <w:szCs w:val="22"/>
        </w:rPr>
        <w:t xml:space="preserv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 verejnej správy</w:t>
      </w:r>
      <w:r w:rsidRPr="00307126">
        <w:rPr>
          <w:sz w:val="22"/>
          <w:szCs w:val="22"/>
        </w:rPr>
        <w:t xml:space="preserve">; suma </w:t>
      </w:r>
      <w:r w:rsidR="005D2904" w:rsidRPr="00307126">
        <w:rPr>
          <w:sz w:val="22"/>
          <w:szCs w:val="22"/>
        </w:rPr>
        <w:lastRenderedPageBreak/>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ins w:id="265" w:author="Autor"/>
          <w:sz w:val="22"/>
          <w:szCs w:val="22"/>
        </w:rPr>
      </w:pPr>
      <w:ins w:id="266" w:author="Auto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ins>
    </w:p>
    <w:p w14:paraId="047B8A5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7777777"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w:t>
      </w:r>
      <w:proofErr w:type="spellStart"/>
      <w:r w:rsidRPr="00307126">
        <w:rPr>
          <w:sz w:val="22"/>
          <w:szCs w:val="22"/>
        </w:rPr>
        <w:t>predfinancovania</w:t>
      </w:r>
      <w:proofErr w:type="spellEnd"/>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267"/>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267"/>
      <w:r w:rsidRPr="00307126">
        <w:rPr>
          <w:rStyle w:val="Odkaznakomentr"/>
          <w:sz w:val="22"/>
          <w:szCs w:val="22"/>
        </w:rPr>
        <w:commentReference w:id="267"/>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179512E4"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del w:id="268" w:author="Autor">
        <w:r w:rsidR="00580301">
          <w:rPr>
            <w:rFonts w:ascii="Times New Roman" w:hAnsi="Times New Roman"/>
            <w:lang w:eastAsia="sk-SK"/>
          </w:rPr>
          <w:delText>h</w:delText>
        </w:r>
      </w:del>
      <w:ins w:id="269" w:author="Autor">
        <w:r w:rsidR="00067253">
          <w:rPr>
            <w:rFonts w:ascii="Times New Roman" w:hAnsi="Times New Roman"/>
            <w:lang w:eastAsia="sk-SK"/>
          </w:rPr>
          <w:t>i</w:t>
        </w:r>
      </w:ins>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del w:id="270" w:author="Autor">
        <w:r w:rsidR="00580301">
          <w:rPr>
            <w:rFonts w:ascii="Times New Roman" w:hAnsi="Times New Roman"/>
            <w:lang w:eastAsia="sk-SK"/>
          </w:rPr>
          <w:delText>g</w:delText>
        </w:r>
      </w:del>
      <w:ins w:id="271" w:author="Autor">
        <w:r w:rsidR="00067253">
          <w:rPr>
            <w:rFonts w:ascii="Times New Roman" w:hAnsi="Times New Roman"/>
            <w:lang w:eastAsia="sk-SK"/>
          </w:rPr>
          <w:t>h</w:t>
        </w:r>
      </w:ins>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w:t>
      </w:r>
      <w:r w:rsidRPr="00307126">
        <w:rPr>
          <w:rFonts w:ascii="Times New Roman" w:hAnsi="Times New Roman"/>
          <w:lang w:eastAsia="sk-SK"/>
        </w:rPr>
        <w:lastRenderedPageBreak/>
        <w:t xml:space="preserve">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del w:id="272" w:author="Autor">
        <w:r w:rsidR="003411EB">
          <w:rPr>
            <w:rFonts w:ascii="Times New Roman" w:hAnsi="Times New Roman"/>
            <w:lang w:eastAsia="sk-SK"/>
          </w:rPr>
          <w:delText>f</w:delText>
        </w:r>
      </w:del>
      <w:ins w:id="273" w:author="Autor">
        <w:r w:rsidR="00067253">
          <w:rPr>
            <w:rFonts w:ascii="Times New Roman" w:hAnsi="Times New Roman"/>
            <w:lang w:eastAsia="sk-SK"/>
          </w:rPr>
          <w:t>g</w:t>
        </w:r>
      </w:ins>
      <w:r w:rsidRPr="00307126">
        <w:rPr>
          <w:rFonts w:ascii="Times New Roman" w:hAnsi="Times New Roman"/>
          <w:lang w:eastAsia="sk-SK"/>
        </w:rPr>
        <w:t>)</w:t>
      </w:r>
      <w:r w:rsidR="00E730AB" w:rsidRPr="00307126">
        <w:rPr>
          <w:rFonts w:ascii="Times New Roman" w:hAnsi="Times New Roman"/>
          <w:lang w:eastAsia="sk-SK"/>
        </w:rPr>
        <w:t xml:space="preserve"> a písm. </w:t>
      </w:r>
      <w:del w:id="274" w:author="Autor">
        <w:r w:rsidR="004C4980">
          <w:rPr>
            <w:rFonts w:ascii="Times New Roman" w:hAnsi="Times New Roman"/>
            <w:lang w:eastAsia="sk-SK"/>
          </w:rPr>
          <w:delText>i</w:delText>
        </w:r>
      </w:del>
      <w:ins w:id="275" w:author="Autor">
        <w:r w:rsidR="00067253">
          <w:rPr>
            <w:rFonts w:ascii="Times New Roman" w:hAnsi="Times New Roman"/>
            <w:lang w:eastAsia="sk-SK"/>
          </w:rPr>
          <w:t>j</w:t>
        </w:r>
      </w:ins>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0132EF0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del w:id="276" w:author="Autor">
        <w:r w:rsidRPr="00C52649">
          <w:rPr>
            <w:rFonts w:ascii="Times New Roman" w:hAnsi="Times New Roman"/>
            <w:lang w:eastAsia="sk-SK"/>
          </w:rPr>
          <w:delText>Záväzné uplatnenie</w:delText>
        </w:r>
      </w:del>
      <w:ins w:id="277" w:author="Autor">
        <w:r w:rsidR="00867309" w:rsidRPr="00307126">
          <w:rPr>
            <w:rFonts w:ascii="Times New Roman" w:hAnsi="Times New Roman"/>
            <w:lang w:eastAsia="sk-SK"/>
          </w:rPr>
          <w:t>K záväznému uplatneniu</w:t>
        </w:r>
      </w:ins>
      <w:r w:rsidR="00867309" w:rsidRPr="00307126">
        <w:rPr>
          <w:rFonts w:ascii="Times New Roman" w:hAnsi="Times New Roman"/>
          <w:lang w:eastAsia="sk-SK"/>
        </w:rPr>
        <w:t xml:space="preserve"> nároku </w:t>
      </w:r>
      <w:del w:id="278" w:author="Autor">
        <w:r w:rsidRPr="00C52649">
          <w:rPr>
            <w:rFonts w:ascii="Times New Roman" w:hAnsi="Times New Roman"/>
            <w:lang w:eastAsia="sk-SK"/>
          </w:rPr>
          <w:delText>poskytovateľa za sumu vrátenia</w:delText>
        </w:r>
      </w:del>
      <w:ins w:id="279" w:author="Autor">
        <w:r w:rsidR="00867309" w:rsidRPr="00307126">
          <w:rPr>
            <w:rFonts w:ascii="Times New Roman" w:hAnsi="Times New Roman"/>
            <w:lang w:eastAsia="sk-SK"/>
          </w:rPr>
          <w:t>Poskytovateľa na vrátenie</w:t>
        </w:r>
      </w:ins>
      <w:r w:rsidR="00867309" w:rsidRPr="00307126">
        <w:rPr>
          <w:rFonts w:ascii="Times New Roman" w:hAnsi="Times New Roman"/>
          <w:lang w:eastAsia="sk-SK"/>
        </w:rPr>
        <w:t xml:space="preserve"> NFP </w:t>
      </w:r>
      <w:ins w:id="280" w:author="Autor">
        <w:r w:rsidR="00867309" w:rsidRPr="00307126">
          <w:rPr>
            <w:rFonts w:ascii="Times New Roman" w:hAnsi="Times New Roman"/>
            <w:lang w:eastAsia="sk-SK"/>
          </w:rPr>
          <w:t xml:space="preserve">alebo jeho časti </w:t>
        </w:r>
      </w:ins>
      <w:r w:rsidR="00867309" w:rsidRPr="00307126">
        <w:rPr>
          <w:rFonts w:ascii="Times New Roman" w:hAnsi="Times New Roman"/>
          <w:lang w:eastAsia="sk-SK"/>
        </w:rPr>
        <w:t xml:space="preserve">na základe </w:t>
      </w:r>
      <w:del w:id="281" w:author="Autor">
        <w:r w:rsidRPr="00C52649">
          <w:rPr>
            <w:rFonts w:ascii="Times New Roman" w:hAnsi="Times New Roman"/>
            <w:lang w:eastAsia="sk-SK"/>
          </w:rPr>
          <w:delText xml:space="preserve">odoslanej </w:delText>
        </w:r>
      </w:del>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w:t>
      </w:r>
      <w:del w:id="282" w:author="Autor">
        <w:r w:rsidRPr="00C52649">
          <w:rPr>
            <w:rFonts w:ascii="Times New Roman" w:hAnsi="Times New Roman"/>
            <w:lang w:eastAsia="sk-SK"/>
          </w:rPr>
          <w:delText>zodpovedá zverejneniu</w:delText>
        </w:r>
      </w:del>
      <w:ins w:id="283" w:author="Autor">
        <w:r w:rsidR="00867309" w:rsidRPr="00307126">
          <w:rPr>
            <w:rFonts w:ascii="Times New Roman" w:hAnsi="Times New Roman"/>
            <w:lang w:eastAsia="sk-SK"/>
          </w:rPr>
          <w:t>dochádza zverejnením</w:t>
        </w:r>
      </w:ins>
      <w:r w:rsidR="00867309" w:rsidRPr="00307126">
        <w:rPr>
          <w:rFonts w:ascii="Times New Roman" w:hAnsi="Times New Roman"/>
          <w:lang w:eastAsia="sk-SK"/>
        </w:rPr>
        <w:t xml:space="preserv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w:t>
      </w:r>
      <w:del w:id="284" w:author="Autor">
        <w:r w:rsidRPr="00C52649">
          <w:rPr>
            <w:rFonts w:ascii="Times New Roman" w:hAnsi="Times New Roman"/>
            <w:lang w:eastAsia="sk-SK"/>
          </w:rPr>
          <w:delText>poskytovateľom</w:delText>
        </w:r>
      </w:del>
      <w:ins w:id="285" w:author="Autor">
        <w:r w:rsidR="00867309" w:rsidRPr="00307126">
          <w:rPr>
            <w:rFonts w:ascii="Times New Roman" w:hAnsi="Times New Roman"/>
            <w:lang w:eastAsia="sk-SK"/>
          </w:rPr>
          <w:t>Poskytovateľom</w:t>
        </w:r>
      </w:ins>
      <w:r w:rsidR="00867309" w:rsidRPr="00307126">
        <w:rPr>
          <w:rFonts w:ascii="Times New Roman" w:hAnsi="Times New Roman"/>
          <w:lang w:eastAsia="sk-SK"/>
        </w:rPr>
        <w:t xml:space="preserve"> vo verejnej časti ITMS2014</w:t>
      </w:r>
      <w:del w:id="286" w:author="Autor">
        <w:r w:rsidRPr="00C52649">
          <w:rPr>
            <w:rFonts w:ascii="Times New Roman" w:hAnsi="Times New Roman"/>
            <w:lang w:eastAsia="sk-SK"/>
          </w:rPr>
          <w:delText>+, o čom je na e-mailovú adresu kontaktnej osoby</w:delText>
        </w:r>
      </w:del>
      <w:ins w:id="287" w:author="Autor">
        <w:r w:rsidR="00867309" w:rsidRPr="00307126">
          <w:rPr>
            <w:rFonts w:ascii="Times New Roman" w:hAnsi="Times New Roman"/>
            <w:lang w:eastAsia="sk-SK"/>
          </w:rPr>
          <w:t>+</w:t>
        </w:r>
        <w:r w:rsidR="0021125C" w:rsidRPr="00307126">
          <w:rPr>
            <w:rFonts w:ascii="Times New Roman" w:hAnsi="Times New Roman"/>
            <w:lang w:eastAsia="sk-SK"/>
          </w:rPr>
          <w:t>.</w:t>
        </w:r>
        <w:r w:rsidR="00867309" w:rsidRPr="00307126">
          <w:rPr>
            <w:rFonts w:ascii="Times New Roman" w:hAnsi="Times New Roman"/>
            <w:lang w:eastAsia="sk-SK"/>
          </w:rPr>
          <w:t xml:space="preserve"> </w:t>
        </w:r>
      </w:ins>
      <w:r w:rsidRPr="00307126">
        <w:rPr>
          <w:rFonts w:ascii="Times New Roman" w:hAnsi="Times New Roman"/>
          <w:lang w:eastAsia="sk-SK"/>
        </w:rPr>
        <w:t xml:space="preserve"> </w:t>
      </w:r>
      <w:r w:rsidR="0021125C" w:rsidRPr="00307126">
        <w:rPr>
          <w:rFonts w:ascii="Times New Roman" w:hAnsi="Times New Roman"/>
          <w:lang w:eastAsia="sk-SK"/>
        </w:rPr>
        <w:t xml:space="preserve">Prijímateľ </w:t>
      </w:r>
      <w:ins w:id="288" w:author="Autor">
        <w:r w:rsidR="0021125C" w:rsidRPr="00307126">
          <w:rPr>
            <w:rFonts w:ascii="Times New Roman" w:hAnsi="Times New Roman"/>
            <w:lang w:eastAsia="sk-SK"/>
          </w:rPr>
          <w:t xml:space="preserve">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w:t>
        </w:r>
      </w:ins>
      <w:r w:rsidR="0021125C" w:rsidRPr="00307126">
        <w:rPr>
          <w:rFonts w:ascii="Times New Roman" w:hAnsi="Times New Roman"/>
          <w:lang w:eastAsia="sk-SK"/>
        </w:rPr>
        <w:t xml:space="preserve">informovaný </w:t>
      </w:r>
      <w:r w:rsidRPr="00307126">
        <w:rPr>
          <w:rFonts w:ascii="Times New Roman" w:hAnsi="Times New Roman"/>
          <w:lang w:eastAsia="sk-SK"/>
        </w:rPr>
        <w:t>automaticky generovanou notifikačnou elektronickou správou zo systému ITMS2014</w:t>
      </w:r>
      <w:del w:id="289" w:author="Autor">
        <w:r w:rsidRPr="00C52649">
          <w:rPr>
            <w:rFonts w:ascii="Times New Roman" w:hAnsi="Times New Roman"/>
            <w:lang w:eastAsia="sk-SK"/>
          </w:rPr>
          <w:delText>+.</w:delText>
        </w:r>
      </w:del>
      <w:ins w:id="290" w:author="Autor">
        <w:r w:rsidRPr="00307126">
          <w:rPr>
            <w:rFonts w:ascii="Times New Roman" w:hAnsi="Times New Roman"/>
            <w:lang w:eastAsia="sk-SK"/>
          </w:rPr>
          <w:t>+</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w:t>
        </w:r>
      </w:ins>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4FA7D16A"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w:t>
      </w:r>
      <w:proofErr w:type="spellStart"/>
      <w:r w:rsidRPr="00307126">
        <w:rPr>
          <w:rFonts w:ascii="Times New Roman" w:hAnsi="Times New Roman"/>
        </w:rPr>
        <w:t>ŽoV</w:t>
      </w:r>
      <w:proofErr w:type="spellEnd"/>
      <w:r w:rsidRPr="00307126">
        <w:rPr>
          <w:rFonts w:ascii="Times New Roman" w:hAnsi="Times New Roman"/>
        </w:rPr>
        <w:t xml:space="preserve"> do 60 </w:t>
      </w:r>
      <w:ins w:id="291" w:author="Autor">
        <w:del w:id="292" w:author="Autor">
          <w:r w:rsidR="00A834A1" w:rsidDel="00CB2519">
            <w:rPr>
              <w:rFonts w:ascii="Times New Roman" w:hAnsi="Times New Roman"/>
            </w:rPr>
            <w:delText xml:space="preserve">kalendárnych </w:delText>
          </w:r>
        </w:del>
      </w:ins>
      <w:r w:rsidRPr="00307126">
        <w:rPr>
          <w:rFonts w:ascii="Times New Roman" w:hAnsi="Times New Roman"/>
        </w:rPr>
        <w:t xml:space="preserve">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w:t>
      </w:r>
      <w:bookmarkStart w:id="293" w:name="_GoBack"/>
      <w:bookmarkEnd w:id="293"/>
      <w:r w:rsidRPr="00307126">
        <w:rPr>
          <w:rFonts w:ascii="Times New Roman" w:hAnsi="Times New Roman"/>
        </w:rPr>
        <w:t xml:space="preserve">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8037C1" w:rsidRPr="004C5489">
        <w:rPr>
          <w:rFonts w:ascii="Times New Roman" w:hAnsi="Times New Roman"/>
          <w:rPrChange w:id="294" w:author="Autor">
            <w:rPr/>
          </w:rPrChange>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7777777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Občiansky súdny poriadok)</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lastRenderedPageBreak/>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1A07DD78" w:rsidR="00A91910" w:rsidRPr="00307126" w:rsidRDefault="00A91910" w:rsidP="00901075">
      <w:pPr>
        <w:numPr>
          <w:ilvl w:val="0"/>
          <w:numId w:val="9"/>
        </w:numPr>
        <w:spacing w:before="240" w:line="264" w:lineRule="auto"/>
        <w:jc w:val="both"/>
        <w:rPr>
          <w:rFonts w:ascii="Times New Roman" w:hAnsi="Times New Roman"/>
          <w:lang w:eastAsia="sk-SK"/>
        </w:rPr>
      </w:pPr>
      <w:commentRangeStart w:id="295"/>
      <w:commentRangeStart w:id="296"/>
      <w:r w:rsidRPr="00307126">
        <w:rPr>
          <w:rFonts w:ascii="Times New Roman" w:hAnsi="Times New Roman"/>
          <w:lang w:eastAsia="sk-SK"/>
        </w:rPr>
        <w:t>Pohľadávku</w:t>
      </w:r>
      <w:commentRangeEnd w:id="295"/>
      <w:commentRangeEnd w:id="296"/>
      <w:r w:rsidR="001A6D0E" w:rsidRPr="00BC233D">
        <w:rPr>
          <w:rStyle w:val="Odkaznakomentr"/>
          <w:rFonts w:ascii="Times New Roman" w:eastAsia="Times New Roman" w:hAnsi="Times New Roman"/>
          <w:sz w:val="22"/>
          <w:szCs w:val="22"/>
          <w:lang w:val="x-none" w:eastAsia="x-none"/>
        </w:rPr>
        <w:commentReference w:id="295"/>
      </w:r>
      <w:r w:rsidR="001A6D0E" w:rsidRPr="00307126">
        <w:rPr>
          <w:rStyle w:val="Odkaznakomentr"/>
          <w:rFonts w:ascii="Times New Roman" w:eastAsia="Times New Roman" w:hAnsi="Times New Roman"/>
          <w:sz w:val="22"/>
          <w:szCs w:val="22"/>
          <w:lang w:val="x-none" w:eastAsia="x-none"/>
        </w:rPr>
        <w:commentReference w:id="296"/>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lastRenderedPageBreak/>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28617B3A"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del w:id="297" w:author="Autor">
        <w:r w:rsidR="008B4D7E">
          <w:rPr>
            <w:rFonts w:ascii="Times New Roman" w:hAnsi="Times New Roman"/>
            <w:lang w:eastAsia="sk-SK"/>
          </w:rPr>
          <w:delText xml:space="preserve">, </w:delText>
        </w:r>
      </w:del>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14:paraId="77B968D7" w14:textId="77777777"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lastRenderedPageBreak/>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Pr="00307126"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CF59590" w14:textId="77777777" w:rsidR="00107570" w:rsidRPr="00307126" w:rsidRDefault="00107570" w:rsidP="00E05099">
      <w:pPr>
        <w:pStyle w:val="Normlnywebov"/>
        <w:spacing w:before="120" w:beforeAutospacing="0" w:after="0" w:afterAutospacing="0" w:line="264" w:lineRule="auto"/>
        <w:ind w:left="1440" w:hanging="1440"/>
        <w:jc w:val="both"/>
        <w:rPr>
          <w:sz w:val="22"/>
          <w:szCs w:val="22"/>
        </w:rPr>
      </w:pPr>
      <w:r w:rsidRPr="00307126">
        <w:rPr>
          <w:b/>
          <w:bCs/>
          <w:sz w:val="22"/>
          <w:szCs w:val="22"/>
        </w:rPr>
        <w:t xml:space="preserve">Článok 12 </w:t>
      </w:r>
      <w:r w:rsidRPr="00307126">
        <w:rPr>
          <w:b/>
          <w:bCs/>
          <w:sz w:val="22"/>
          <w:szCs w:val="22"/>
        </w:rPr>
        <w:tab/>
        <w:t>KONTROLA/ AUDIT</w:t>
      </w:r>
      <w:r w:rsidRPr="00307126">
        <w:rPr>
          <w:sz w:val="22"/>
          <w:szCs w:val="22"/>
        </w:rPr>
        <w:t xml:space="preserve"> </w:t>
      </w:r>
    </w:p>
    <w:p w14:paraId="64778449" w14:textId="77777777"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 xml:space="preserve">Najvyšší kontrolný úrad SR, Certifikačný orgán a nimi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127BF7FD" w:rsidR="00CA2CDF" w:rsidRPr="00307126" w:rsidRDefault="006F27EE" w:rsidP="006659AC">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 xml:space="preserve">a 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del w:id="298" w:author="Autor">
        <w:r w:rsidR="00FB1D74" w:rsidRPr="00B64CA8">
          <w:rPr>
            <w:sz w:val="22"/>
            <w:szCs w:val="22"/>
          </w:rPr>
          <w:delText>kontrolovanej</w:delText>
        </w:r>
      </w:del>
      <w:ins w:id="299" w:author="Autor">
        <w:r w:rsidR="00371266">
          <w:rPr>
            <w:sz w:val="22"/>
            <w:szCs w:val="22"/>
          </w:rPr>
          <w:t>povinnej</w:t>
        </w:r>
      </w:ins>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del w:id="300" w:author="Autor">
        <w:r w:rsidR="005C4A9E" w:rsidRPr="005C4A9E">
          <w:rPr>
            <w:sz w:val="22"/>
            <w:szCs w:val="22"/>
          </w:rPr>
          <w:delText>kontrolovanej</w:delText>
        </w:r>
      </w:del>
      <w:ins w:id="301" w:author="Autor">
        <w:r w:rsidR="00371266">
          <w:rPr>
            <w:sz w:val="22"/>
            <w:szCs w:val="22"/>
          </w:rPr>
          <w:t>povinnej</w:t>
        </w:r>
      </w:ins>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pripomienky </w:t>
      </w:r>
      <w:r w:rsidR="006659AC" w:rsidRPr="00307126">
        <w:rPr>
          <w:sz w:val="22"/>
          <w:szCs w:val="22"/>
        </w:rPr>
        <w:t>námietky</w:t>
      </w:r>
      <w:r w:rsidR="005C4A9E" w:rsidRPr="00307126">
        <w:rPr>
          <w:sz w:val="22"/>
          <w:szCs w:val="22"/>
        </w:rPr>
        <w:t xml:space="preserve"> 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14:paraId="1CEC91C9"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lastRenderedPageBreak/>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 xml:space="preserve">a  audite </w:t>
      </w:r>
      <w:r w:rsidRPr="00307126">
        <w:rPr>
          <w:sz w:val="22"/>
          <w:szCs w:val="22"/>
        </w:rPr>
        <w:t>a </w:t>
      </w:r>
      <w:r w:rsidR="000A1DAC" w:rsidRPr="00307126">
        <w:rPr>
          <w:sz w:val="22"/>
          <w:szCs w:val="22"/>
        </w:rPr>
        <w:t>tejto</w:t>
      </w:r>
      <w:r w:rsidRPr="00307126">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audite</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14:paraId="3CC41E79" w14:textId="77777777" w:rsidR="00107570" w:rsidRPr="00307126" w:rsidRDefault="00577ECD"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commentRangeStart w:id="302"/>
      <w:r w:rsidRPr="00307126">
        <w:rPr>
          <w:sz w:val="22"/>
          <w:szCs w:val="22"/>
        </w:rPr>
        <w:t>Prijímateľ sa zaväzuje informovať Poskytovateľa o začatí akejkoľvek kontroly osobami podľa odseku 1. tohto článku</w:t>
      </w:r>
      <w:r w:rsidR="005C0175" w:rsidRPr="00307126">
        <w:rPr>
          <w:sz w:val="22"/>
          <w:szCs w:val="22"/>
        </w:rPr>
        <w:t xml:space="preserve"> odlišnými od Posky</w:t>
      </w:r>
      <w:r w:rsidR="00F47149" w:rsidRPr="00307126">
        <w:rPr>
          <w:sz w:val="22"/>
          <w:szCs w:val="22"/>
        </w:rPr>
        <w:t>t</w:t>
      </w:r>
      <w:r w:rsidR="005C0175" w:rsidRPr="00307126">
        <w:rPr>
          <w:sz w:val="22"/>
          <w:szCs w:val="22"/>
        </w:rPr>
        <w:t>ovateľa</w:t>
      </w:r>
      <w:r w:rsidRPr="00307126">
        <w:rPr>
          <w:sz w:val="22"/>
          <w:szCs w:val="22"/>
        </w:rPr>
        <w:t xml:space="preserve"> a súčasne mu priebežne oznamovať priebeh kontroly tým, že mu zasiela na vedomie jednotlivé písomnosti z vykonávanej kontroly, vrátane návrhov zistení a zistení osôb podľa odseku 1. tohto článku a svojich vyjadrení k nim. Plnením informačnej povinnosti Prijímateľom podľa predchádzajúcej vety nenadobúda Poskytovateľ žiadne povinnosti. </w:t>
      </w:r>
      <w:commentRangeEnd w:id="302"/>
      <w:r w:rsidRPr="00307126">
        <w:rPr>
          <w:rStyle w:val="Odkaznakomentr"/>
          <w:sz w:val="22"/>
          <w:szCs w:val="22"/>
          <w:lang w:val="x-none" w:eastAsia="x-none"/>
        </w:rPr>
        <w:commentReference w:id="302"/>
      </w:r>
      <w:r w:rsidR="00107570"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00107570"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00107570" w:rsidRPr="00307126" w:rsidDel="00D31307">
        <w:rPr>
          <w:sz w:val="22"/>
          <w:szCs w:val="22"/>
        </w:rPr>
        <w:t xml:space="preserve"> </w:t>
      </w:r>
      <w:r w:rsidR="00107570"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00107570"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4AD1D7AE" w14:textId="38E55C82" w:rsidR="00107570" w:rsidRPr="00307126"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del w:id="303" w:author="Autor">
        <w:r w:rsidR="000176A6">
          <w:rPr>
            <w:sz w:val="22"/>
            <w:szCs w:val="22"/>
          </w:rPr>
          <w:delText>, pričom tým</w:delText>
        </w:r>
      </w:del>
      <w:ins w:id="304" w:author="Autor">
        <w:r w:rsidR="004A5037">
          <w:rPr>
            <w:sz w:val="22"/>
            <w:szCs w:val="22"/>
          </w:rPr>
          <w:t>. Tým</w:t>
        </w:r>
      </w:ins>
      <w:r w:rsidR="000176A6" w:rsidRPr="00307126">
        <w:rPr>
          <w:sz w:val="22"/>
          <w:szCs w:val="22"/>
        </w:rPr>
        <w:t xml:space="preserve"> nie sú nijak dotknuté povinnosti (týkajúce sa napríklad povinnosti plniť uložené nápravné </w:t>
      </w:r>
      <w:r w:rsidR="000176A6" w:rsidRPr="00307126">
        <w:rPr>
          <w:sz w:val="22"/>
          <w:szCs w:val="22"/>
        </w:rPr>
        <w:lastRenderedPageBreak/>
        <w:t>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14:paraId="6F4C123D" w14:textId="77777777" w:rsidR="00107570" w:rsidRPr="00307126" w:rsidRDefault="00107570" w:rsidP="00577ECD">
      <w:pPr>
        <w:spacing w:before="120" w:line="264" w:lineRule="auto"/>
        <w:ind w:left="1440" w:hanging="1440"/>
        <w:jc w:val="both"/>
        <w:rPr>
          <w:rFonts w:ascii="Times New Roman" w:hAnsi="Times New Roman"/>
        </w:rPr>
      </w:pPr>
      <w:r w:rsidRPr="00307126">
        <w:rPr>
          <w:rFonts w:ascii="Times New Roman" w:hAnsi="Times New Roman"/>
          <w:b/>
        </w:rPr>
        <w:t>Článok 13</w:t>
      </w:r>
      <w:r w:rsidRPr="00307126">
        <w:rPr>
          <w:rFonts w:ascii="Times New Roman" w:hAnsi="Times New Roman"/>
          <w:b/>
        </w:rPr>
        <w:tab/>
      </w:r>
      <w:r w:rsidR="00AC4F7B" w:rsidRPr="00307126">
        <w:rPr>
          <w:rFonts w:ascii="Times New Roman" w:hAnsi="Times New Roman"/>
          <w:b/>
        </w:rPr>
        <w:t>ZABEZPEČ</w:t>
      </w:r>
      <w:r w:rsidR="00DF4ABE" w:rsidRPr="00307126">
        <w:rPr>
          <w:rFonts w:ascii="Times New Roman" w:hAnsi="Times New Roman"/>
          <w:b/>
        </w:rPr>
        <w:t>ENIE POHĽADÁVKY</w:t>
      </w:r>
      <w:r w:rsidR="00577ECD" w:rsidRPr="00307126">
        <w:rPr>
          <w:rFonts w:ascii="Times New Roman" w:hAnsi="Times New Roman"/>
          <w:b/>
        </w:rPr>
        <w:t xml:space="preserve">, </w:t>
      </w:r>
      <w:r w:rsidR="00AC4F7B" w:rsidRPr="00307126">
        <w:rPr>
          <w:rFonts w:ascii="Times New Roman" w:hAnsi="Times New Roman"/>
          <w:b/>
        </w:rPr>
        <w:t>POISTENIE MAJETKU</w:t>
      </w:r>
      <w:r w:rsidR="00577ECD" w:rsidRPr="00307126">
        <w:rPr>
          <w:rFonts w:ascii="Times New Roman" w:hAnsi="Times New Roman"/>
          <w:b/>
        </w:rPr>
        <w:t xml:space="preserve"> A ZMLUVNÉ POKUTY</w:t>
      </w:r>
    </w:p>
    <w:p w14:paraId="54649ACE" w14:textId="77777777"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305"/>
      <w:r w:rsidRPr="00307126">
        <w:rPr>
          <w:rFonts w:ascii="Times New Roman" w:hAnsi="Times New Roman"/>
        </w:rPr>
        <w:t>bude povinný zabezpečiť budúcu pohľadávku zo Zmluvy o poskytnutí NFP</w:t>
      </w:r>
      <w:commentRangeEnd w:id="305"/>
      <w:r w:rsidR="00F2106D" w:rsidRPr="004C5489">
        <w:rPr>
          <w:rStyle w:val="Odkaznakomentr"/>
          <w:rFonts w:ascii="Times New Roman" w:hAnsi="Times New Roman"/>
          <w:sz w:val="22"/>
          <w:lang w:val="x-none"/>
          <w:rPrChange w:id="306" w:author="Autor">
            <w:rPr>
              <w:rStyle w:val="Odkaznakomentr"/>
              <w:rFonts w:ascii="Times New Roman" w:hAnsi="Times New Roman"/>
              <w:lang w:val="x-none"/>
            </w:rPr>
          </w:rPrChange>
        </w:rPr>
        <w:commentReference w:id="305"/>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proofErr w:type="spellStart"/>
      <w:r w:rsidR="002B2F9B" w:rsidRPr="00307126">
        <w:rPr>
          <w:sz w:val="22"/>
          <w:szCs w:val="22"/>
        </w:rPr>
        <w:t>rekleňovací</w:t>
      </w:r>
      <w:proofErr w:type="spellEnd"/>
      <w:r w:rsidR="002B2F9B" w:rsidRPr="00307126">
        <w:rPr>
          <w:sz w:val="22"/>
          <w:szCs w:val="22"/>
        </w:rPr>
        <w:t xml:space="preserve"> úver, </w:t>
      </w:r>
      <w:proofErr w:type="spellStart"/>
      <w:r w:rsidR="002B2F9B" w:rsidRPr="00307126">
        <w:rPr>
          <w:sz w:val="22"/>
          <w:szCs w:val="22"/>
        </w:rPr>
        <w:t>t.j</w:t>
      </w:r>
      <w:proofErr w:type="spellEnd"/>
      <w:r w:rsidR="002B2F9B" w:rsidRPr="00307126">
        <w:rPr>
          <w:sz w:val="22"/>
          <w:szCs w:val="22"/>
        </w:rPr>
        <w:t>. ktorá sa automaticky neznižuje v prípade úhrady NFP alebo jeho časti o túto uhradenú sumu v zmysle pravidiel vyplývajúcich zo Zmluvy o spolupráci a spoločnom postupe medzi bankou a orgánmi zastupujúcimi Slovenskú republiku.</w:t>
      </w:r>
      <w:r w:rsidR="002B2F9B" w:rsidRPr="004C5489">
        <w:rPr>
          <w:sz w:val="22"/>
          <w:rPrChange w:id="307" w:author="Autor">
            <w:rPr/>
          </w:rPrChange>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 xml:space="preserve">veci v spoluvlastníctve Prijímateľa za podmienky, že záložcom bude aj druhý spoluvlastník/ostatní spoluvlastníci; tak, že musí byť </w:t>
      </w:r>
      <w:r w:rsidRPr="00307126">
        <w:rPr>
          <w:rFonts w:ascii="Times New Roman" w:hAnsi="Times New Roman"/>
        </w:rPr>
        <w:lastRenderedPageBreak/>
        <w:t>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Poskytovateľ musí byť záložným veriteľom prvým v poradí (</w:t>
      </w:r>
      <w:proofErr w:type="spellStart"/>
      <w:r w:rsidRPr="00307126">
        <w:rPr>
          <w:sz w:val="22"/>
          <w:szCs w:val="22"/>
        </w:rPr>
        <w:t>t.j</w:t>
      </w:r>
      <w:proofErr w:type="spellEnd"/>
      <w:r w:rsidRPr="00307126">
        <w:rPr>
          <w:sz w:val="22"/>
          <w:szCs w:val="22"/>
        </w:rPr>
        <w:t xml:space="preserve">.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695B5B27" w14:textId="77777777" w:rsidR="001D3E2E" w:rsidRPr="00307126" w:rsidRDefault="001D3E2E" w:rsidP="00BA0F6E">
      <w:pPr>
        <w:spacing w:before="120" w:after="0" w:line="264" w:lineRule="auto"/>
        <w:ind w:left="2880"/>
        <w:jc w:val="both"/>
        <w:rPr>
          <w:rFonts w:ascii="Times New Roman" w:hAnsi="Times New Roman"/>
          <w:bCs/>
        </w:rPr>
      </w:pPr>
      <w:r w:rsidRPr="00307126">
        <w:rPr>
          <w:rFonts w:ascii="Times New Roman" w:hAnsi="Times New Roman"/>
          <w:bCs/>
        </w:rPr>
        <w:t>Pre účely písmena h) článku 13 ods</w:t>
      </w:r>
      <w:r w:rsidR="00CE5784" w:rsidRPr="00307126">
        <w:rPr>
          <w:rFonts w:ascii="Times New Roman" w:hAnsi="Times New Roman"/>
          <w:bCs/>
        </w:rPr>
        <w:t>ek</w:t>
      </w:r>
      <w:r w:rsidRPr="00307126">
        <w:rPr>
          <w:rFonts w:ascii="Times New Roman" w:hAnsi="Times New Roman"/>
          <w:bCs/>
        </w:rPr>
        <w:t xml:space="preserve"> 1 VZP sa pod pojmom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lastRenderedPageBreak/>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w:t>
      </w:r>
      <w:proofErr w:type="spellStart"/>
      <w:r w:rsidRPr="00307126">
        <w:rPr>
          <w:rFonts w:ascii="Times New Roman" w:hAnsi="Times New Roman"/>
          <w:bCs/>
        </w:rPr>
        <w:t>obdrží</w:t>
      </w:r>
      <w:proofErr w:type="spellEnd"/>
      <w:r w:rsidRPr="00307126">
        <w:rPr>
          <w:rFonts w:ascii="Times New Roman" w:hAnsi="Times New Roman"/>
          <w:bCs/>
        </w:rPr>
        <w:t xml:space="preserve">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308"/>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08"/>
      <w:r w:rsidR="00F2106D" w:rsidRPr="004C5489">
        <w:rPr>
          <w:rStyle w:val="Odkaznakomentr"/>
          <w:rFonts w:ascii="Times New Roman" w:hAnsi="Times New Roman"/>
          <w:sz w:val="22"/>
          <w:lang w:val="x-none"/>
          <w:rPrChange w:id="309" w:author="Autor">
            <w:rPr>
              <w:rStyle w:val="Odkaznakomentr"/>
              <w:rFonts w:ascii="Times New Roman" w:hAnsi="Times New Roman"/>
              <w:lang w:val="x-none"/>
            </w:rPr>
          </w:rPrChange>
        </w:rPr>
        <w:commentReference w:id="308"/>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lastRenderedPageBreak/>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310"/>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310"/>
      <w:r w:rsidR="00F2106D" w:rsidRPr="004C5489">
        <w:rPr>
          <w:rStyle w:val="Odkaznakomentr"/>
          <w:rFonts w:ascii="Times New Roman" w:hAnsi="Times New Roman"/>
          <w:sz w:val="22"/>
          <w:lang w:val="x-none"/>
          <w:rPrChange w:id="311" w:author="Autor">
            <w:rPr>
              <w:rStyle w:val="Odkaznakomentr"/>
              <w:rFonts w:ascii="Times New Roman" w:hAnsi="Times New Roman"/>
              <w:lang w:val="x-none"/>
            </w:rPr>
          </w:rPrChange>
        </w:rPr>
        <w:commentReference w:id="310"/>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je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312"/>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312"/>
      <w:r w:rsidR="008B1DAE" w:rsidRPr="004C5489">
        <w:rPr>
          <w:rStyle w:val="Odkaznakomentr"/>
          <w:rFonts w:ascii="Times New Roman" w:hAnsi="Times New Roman"/>
          <w:sz w:val="22"/>
          <w:lang w:val="x-none"/>
          <w:rPrChange w:id="313" w:author="Autor">
            <w:rPr>
              <w:rStyle w:val="Odkaznakomentr"/>
              <w:rFonts w:ascii="Times New Roman" w:hAnsi="Times New Roman"/>
              <w:lang w:val="x-none"/>
            </w:rPr>
          </w:rPrChange>
        </w:rPr>
        <w:commentReference w:id="312"/>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commentRangeStart w:id="314"/>
      <w:r w:rsidR="00AC4F7B" w:rsidRPr="00307126">
        <w:rPr>
          <w:rFonts w:ascii="Times New Roman" w:hAnsi="Times New Roman"/>
          <w:lang w:eastAsia="sk-SK"/>
        </w:rPr>
        <w:t>c)</w:t>
      </w:r>
      <w:commentRangeEnd w:id="314"/>
      <w:r w:rsidR="008B1DAE" w:rsidRPr="004C5489">
        <w:rPr>
          <w:rStyle w:val="Odkaznakomentr"/>
          <w:rFonts w:ascii="Times New Roman" w:hAnsi="Times New Roman"/>
          <w:sz w:val="22"/>
          <w:lang w:val="x-none"/>
          <w:rPrChange w:id="315" w:author="Autor">
            <w:rPr>
              <w:rStyle w:val="Odkaznakomentr"/>
              <w:rFonts w:ascii="Times New Roman" w:hAnsi="Times New Roman"/>
              <w:lang w:val="x-none"/>
            </w:rPr>
          </w:rPrChange>
        </w:rPr>
        <w:commentReference w:id="314"/>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14:paraId="4A331C94" w14:textId="77777777"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316"/>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 xml:space="preserve">pre zamestnanosť </w:t>
      </w:r>
      <w:r w:rsidR="00AA2FB0" w:rsidRPr="00307126">
        <w:rPr>
          <w:rFonts w:ascii="Times New Roman" w:hAnsi="Times New Roman"/>
          <w:bCs/>
        </w:rPr>
        <w:lastRenderedPageBreak/>
        <w:t>mladých</w:t>
      </w:r>
      <w:commentRangeEnd w:id="316"/>
      <w:r w:rsidR="00AA2FB0" w:rsidRPr="00307126">
        <w:rPr>
          <w:rStyle w:val="Odkaznakomentr"/>
          <w:rFonts w:ascii="Times New Roman" w:eastAsia="Times New Roman" w:hAnsi="Times New Roman"/>
          <w:sz w:val="22"/>
          <w:szCs w:val="22"/>
          <w:lang w:val="x-none" w:eastAsia="x-none"/>
        </w:rPr>
        <w:commentReference w:id="316"/>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317"/>
      <w:r w:rsidRPr="00307126">
        <w:rPr>
          <w:rFonts w:ascii="Times New Roman" w:hAnsi="Times New Roman"/>
        </w:rPr>
        <w:t xml:space="preserve">3 mesiacov </w:t>
      </w:r>
      <w:commentRangeEnd w:id="317"/>
      <w:r w:rsidR="000836FA" w:rsidRPr="00307126">
        <w:rPr>
          <w:rStyle w:val="Odkaznakomentr"/>
          <w:rFonts w:ascii="Times New Roman" w:eastAsia="Times New Roman" w:hAnsi="Times New Roman"/>
          <w:sz w:val="22"/>
          <w:szCs w:val="22"/>
          <w:lang w:val="x-none" w:eastAsia="x-none"/>
        </w:rPr>
        <w:commentReference w:id="317"/>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0CC8BF89"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ins w:id="318" w:author="Autor">
        <w:r w:rsidR="00C72A22" w:rsidRPr="00307126">
          <w:rPr>
            <w:rFonts w:ascii="Times New Roman" w:hAnsi="Times New Roman"/>
            <w:bCs/>
          </w:rPr>
          <w:t>, v prípade ak ide o </w:t>
        </w:r>
        <w:r w:rsidR="00C72A22" w:rsidRPr="00307126">
          <w:rPr>
            <w:rFonts w:ascii="Times New Roman" w:eastAsia="Times New Roman" w:hAnsi="Times New Roman"/>
            <w:color w:val="000000"/>
            <w:lang w:eastAsia="sk-SK"/>
          </w:rPr>
          <w:t>výdavky vykazované zjednodušeným spôsobom vykazovania</w:t>
        </w:r>
        <w:r w:rsidR="00C72A22" w:rsidRPr="00307126">
          <w:rPr>
            <w:rStyle w:val="Odkaznakomentr"/>
            <w:rFonts w:ascii="Times New Roman" w:eastAsia="Times New Roman" w:hAnsi="Times New Roman"/>
            <w:lang w:val="x-none" w:eastAsia="x-none"/>
          </w:rPr>
          <w:commentReference w:id="319"/>
        </w:r>
        <w:r w:rsidR="00C72A22" w:rsidRPr="00307126">
          <w:rPr>
            <w:rFonts w:ascii="Times New Roman" w:eastAsia="Times New Roman" w:hAnsi="Times New Roman"/>
            <w:color w:val="000000"/>
            <w:lang w:eastAsia="sk-SK"/>
          </w:rPr>
          <w:t>,</w:t>
        </w:r>
      </w:ins>
      <w:r w:rsidR="00C72A22" w:rsidRPr="00307126">
        <w:rPr>
          <w:rFonts w:ascii="Times New Roman" w:hAnsi="Times New Roman"/>
          <w:bCs/>
        </w:rPr>
        <w:t xml:space="preserve">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77777777"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w:t>
      </w:r>
      <w:r w:rsidRPr="00307126">
        <w:rPr>
          <w:rFonts w:ascii="Times New Roman" w:hAnsi="Times New Roman"/>
          <w:bCs/>
        </w:rPr>
        <w:lastRenderedPageBreak/>
        <w:t xml:space="preserve">(Nariadenie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w:t>
      </w:r>
      <w:proofErr w:type="spellStart"/>
      <w:r w:rsidR="00B71C48" w:rsidRPr="00307126">
        <w:rPr>
          <w:rFonts w:ascii="Times New Roman" w:hAnsi="Times New Roman"/>
          <w:bCs/>
        </w:rPr>
        <w:t>house</w:t>
      </w:r>
      <w:proofErr w:type="spellEnd"/>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FE756C" w:rsidRPr="00307126">
        <w:rPr>
          <w:rFonts w:ascii="Times New Roman" w:hAnsi="Times New Roman"/>
          <w:bCs/>
        </w:rPr>
        <w:t>30</w:t>
      </w:r>
      <w:r w:rsidR="00FB00BC" w:rsidRPr="00307126">
        <w:rPr>
          <w:rFonts w:ascii="Times New Roman" w:hAnsi="Times New Roman"/>
          <w:bCs/>
        </w:rPr>
        <w:t xml:space="preserve"> Nariadenia </w:t>
      </w:r>
      <w:r w:rsidR="00FE756C" w:rsidRPr="00307126">
        <w:rPr>
          <w:rFonts w:ascii="Times New Roman" w:hAnsi="Times New Roman"/>
          <w:bCs/>
        </w:rPr>
        <w:t>966</w:t>
      </w:r>
      <w:r w:rsidR="00FB00BC" w:rsidRPr="00307126">
        <w:rPr>
          <w:rFonts w:ascii="Times New Roman" w:hAnsi="Times New Roman"/>
          <w:bCs/>
        </w:rPr>
        <w:t>/20</w:t>
      </w:r>
      <w:r w:rsidR="00FE756C" w:rsidRPr="00307126">
        <w:rPr>
          <w:rFonts w:ascii="Times New Roman" w:hAnsi="Times New Roman"/>
          <w:bCs/>
        </w:rPr>
        <w:t>1</w:t>
      </w:r>
      <w:r w:rsidR="00FB00BC" w:rsidRPr="00307126">
        <w:rPr>
          <w:rFonts w:ascii="Times New Roman" w:hAnsi="Times New Roman"/>
          <w:bCs/>
        </w:rPr>
        <w:t xml:space="preserve">2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320"/>
      <w:r w:rsidRPr="00307126">
        <w:rPr>
          <w:rFonts w:ascii="Times New Roman" w:hAnsi="Times New Roman"/>
          <w:bCs/>
        </w:rPr>
        <w:t>ktorý je nový</w:t>
      </w:r>
      <w:commentRangeEnd w:id="320"/>
      <w:r w:rsidR="00452D64" w:rsidRPr="004C5489">
        <w:rPr>
          <w:rStyle w:val="Odkaznakomentr"/>
          <w:rFonts w:ascii="Times New Roman" w:hAnsi="Times New Roman"/>
          <w:sz w:val="22"/>
          <w:lang w:val="x-none"/>
          <w:rPrChange w:id="321" w:author="Autor">
            <w:rPr>
              <w:rStyle w:val="Odkaznakomentr"/>
              <w:rFonts w:ascii="Times New Roman" w:hAnsi="Times New Roman"/>
              <w:lang w:val="x-none"/>
            </w:rPr>
          </w:rPrChange>
        </w:rPr>
        <w:commentReference w:id="320"/>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77777777"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w:t>
      </w:r>
      <w:proofErr w:type="spellStart"/>
      <w:r w:rsidRPr="00307126">
        <w:rPr>
          <w:rFonts w:ascii="Times New Roman" w:hAnsi="Times New Roman"/>
        </w:rPr>
        <w:t>t.j</w:t>
      </w:r>
      <w:proofErr w:type="spellEnd"/>
      <w:r w:rsidRPr="00307126">
        <w:rPr>
          <w:rFonts w:ascii="Times New Roman" w:hAnsi="Times New Roman"/>
        </w:rPr>
        <w:t>.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307126" w:rsidRDefault="00580301" w:rsidP="00A91910">
      <w:pPr>
        <w:spacing w:before="120" w:after="120"/>
        <w:jc w:val="both"/>
        <w:rPr>
          <w:rFonts w:ascii="Times New Roman" w:hAnsi="Times New Roman"/>
        </w:rPr>
      </w:pPr>
    </w:p>
    <w:p w14:paraId="3DFB30FA" w14:textId="77777777" w:rsidR="00A91910" w:rsidRPr="00307126" w:rsidRDefault="00A91910"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lastRenderedPageBreak/>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ins w:id="322" w:author="Autor">
        <w:r w:rsidR="00810EDD" w:rsidRPr="00307126">
          <w:rPr>
            <w:rFonts w:ascii="Times New Roman" w:hAnsi="Times New Roman"/>
            <w:lang w:eastAsia="sk-SK"/>
          </w:rPr>
          <w:t xml:space="preserve"> zahrnie</w:t>
        </w:r>
      </w:ins>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A66B0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or" w:initials="A">
    <w:p w14:paraId="19CCB437" w14:textId="77777777" w:rsidR="001C0B45" w:rsidRPr="00972C9F" w:rsidRDefault="001C0B45">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7" w:author="Autor" w:initials="A">
    <w:p w14:paraId="5D2A609E" w14:textId="77777777" w:rsidR="001C0B45" w:rsidRPr="00833664" w:rsidRDefault="001C0B45">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1C0B45" w:rsidRPr="00833664" w:rsidRDefault="001C0B45">
      <w:pPr>
        <w:pStyle w:val="Textkomentra"/>
        <w:rPr>
          <w:lang w:val="sk-SK"/>
        </w:rPr>
      </w:pPr>
    </w:p>
    <w:p w14:paraId="776FA871" w14:textId="77777777" w:rsidR="001C0B45" w:rsidRPr="008138ED" w:rsidRDefault="001C0B45">
      <w:pPr>
        <w:pStyle w:val="Textkomentra"/>
        <w:rPr>
          <w:lang w:val="sk-SK"/>
        </w:rPr>
      </w:pPr>
      <w:r w:rsidRPr="00833664">
        <w:rPr>
          <w:lang w:val="sk-SK"/>
        </w:rPr>
        <w:t>,,</w:t>
      </w:r>
      <w:r w:rsidRPr="00833664">
        <w:rPr>
          <w:i/>
          <w:lang w:val="sk-SK"/>
        </w:rPr>
        <w:t xml:space="preserve">maximálna výška je určená v informácii Poskytovateľa o schválení poskytnutia príspevku </w:t>
      </w:r>
      <w:proofErr w:type="spellStart"/>
      <w:r w:rsidRPr="00833664">
        <w:rPr>
          <w:i/>
          <w:lang w:val="sk-SK"/>
        </w:rPr>
        <w:t>pola</w:t>
      </w:r>
      <w:proofErr w:type="spellEnd"/>
      <w:r w:rsidRPr="00833664">
        <w:rPr>
          <w:i/>
          <w:lang w:val="sk-SK"/>
        </w:rPr>
        <w:t xml:space="preserve"> § 27 ods. 6 zákona o príspevku z EŠIF</w:t>
      </w:r>
      <w:r w:rsidRPr="00833664">
        <w:rPr>
          <w:lang w:val="sk-SK"/>
        </w:rPr>
        <w:t>“</w:t>
      </w:r>
      <w:r>
        <w:rPr>
          <w:lang w:val="sk-SK"/>
        </w:rPr>
        <w:t xml:space="preserve"> </w:t>
      </w:r>
    </w:p>
  </w:comment>
  <w:comment w:id="13" w:author="Autor" w:initials="A">
    <w:p w14:paraId="71412907"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14" w:author="Autor" w:initials="A">
    <w:p w14:paraId="119DFD1A" w14:textId="06876791"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5" w:author="Autor" w:initials="A">
    <w:p w14:paraId="203E2362" w14:textId="77777777" w:rsidR="00932350" w:rsidRPr="003311ED" w:rsidRDefault="00932350">
      <w:pPr>
        <w:pStyle w:val="Textkomentra"/>
        <w:rPr>
          <w:lang w:val="sk-SK"/>
        </w:rPr>
      </w:pPr>
      <w:r w:rsidRPr="00833664">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16" w:author="Autor" w:initials="A">
    <w:p w14:paraId="75038045" w14:textId="139CD99B" w:rsidR="001C0B45" w:rsidRPr="003311ED" w:rsidRDefault="001C0B45">
      <w:pPr>
        <w:pStyle w:val="Textkomentra"/>
        <w:rPr>
          <w:lang w:val="sk-SK"/>
        </w:rPr>
      </w:pPr>
      <w:r w:rsidRPr="00833664">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7" w:author="Autor" w:initials="A">
    <w:p w14:paraId="225CCF41" w14:textId="77777777" w:rsidR="001C0B45" w:rsidRPr="009A28F0" w:rsidRDefault="001C0B45"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21" w:author="Autor" w:initials="A">
    <w:p w14:paraId="4B5CF474" w14:textId="77777777" w:rsidR="00932350" w:rsidRPr="003311ED" w:rsidRDefault="00932350">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23" w:author="Autor" w:initials="A">
    <w:p w14:paraId="5D87B193" w14:textId="6A63ABD8" w:rsidR="001C0B45" w:rsidRPr="003311ED" w:rsidRDefault="001C0B45">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9" w:author="Autor" w:initials="A">
    <w:p w14:paraId="39D3DCD9"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30" w:author="Autor" w:initials="A">
    <w:p w14:paraId="39B440C0" w14:textId="0354BE11"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31" w:author="Autor" w:initials="A">
    <w:p w14:paraId="5324D240" w14:textId="77777777" w:rsidR="001C0B45" w:rsidRDefault="001C0B45" w:rsidP="009809B8">
      <w:pPr>
        <w:pStyle w:val="Textkomentra"/>
      </w:pPr>
      <w:r>
        <w:rPr>
          <w:rStyle w:val="Odkaznakomentr"/>
        </w:rPr>
        <w:annotationRef/>
      </w:r>
      <w:r w:rsidRPr="00372A72">
        <w:t>Vypustí sa, ak projekt zo svojej podstaty nemôže generovať príjem</w:t>
      </w:r>
    </w:p>
  </w:comment>
  <w:comment w:id="36" w:author="Autor" w:initials="A">
    <w:p w14:paraId="06F7AB11"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37" w:author="Autor" w:initials="A">
    <w:p w14:paraId="46A2CC8C" w14:textId="0CC46A6B"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44" w:author="Autor" w:initials="A">
    <w:p w14:paraId="6E8DF4E4" w14:textId="77777777" w:rsidR="001C0B45" w:rsidRDefault="001C0B45"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45" w:author="Autor" w:initials="A">
    <w:p w14:paraId="56F8CD75" w14:textId="77777777" w:rsidR="001C0B45" w:rsidRDefault="001C0B45">
      <w:pPr>
        <w:pStyle w:val="Textkomentra"/>
      </w:pPr>
      <w:r>
        <w:rPr>
          <w:rStyle w:val="Odkaznakomentr"/>
        </w:rPr>
        <w:annotationRef/>
      </w:r>
      <w:r>
        <w:t>Doplní RO</w:t>
      </w:r>
    </w:p>
  </w:comment>
  <w:comment w:id="58" w:author="Autor" w:initials="A">
    <w:p w14:paraId="5D8DA1D5" w14:textId="3C00CEFF" w:rsidR="001C0B45" w:rsidRPr="00BC5687" w:rsidRDefault="001C0B45"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64" w:author="Autor" w:initials="A">
    <w:p w14:paraId="21EEDA72" w14:textId="77777777" w:rsidR="001C0B45" w:rsidRDefault="001C0B45"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63" w:author="Autor" w:initials="A">
    <w:p w14:paraId="1139A1D6" w14:textId="20F1C976" w:rsidR="001C0B45" w:rsidRDefault="001C0B45">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67" w:author="Autor" w:initials="A">
    <w:p w14:paraId="633F1231" w14:textId="77777777" w:rsidR="001C0B45" w:rsidRPr="00C00CAF" w:rsidRDefault="001C0B45"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65" w:author="Autor" w:initials="A">
    <w:p w14:paraId="13908A15"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66" w:author="Autor" w:initials="A">
    <w:p w14:paraId="05A9C649" w14:textId="650C52D6"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71" w:author="Autor" w:initials="A">
    <w:p w14:paraId="5D2881E2" w14:textId="77777777" w:rsidR="001C0B45" w:rsidRDefault="001C0B45">
      <w:pPr>
        <w:pStyle w:val="Textkomentra"/>
      </w:pPr>
      <w:r>
        <w:rPr>
          <w:rStyle w:val="Odkaznakomentr"/>
        </w:rPr>
        <w:annotationRef/>
      </w:r>
      <w:r w:rsidRPr="00576235">
        <w:t>Poskytovateľ je povinný dodržať podmienku v zmysle kapitoly 3.5.10, ods. 2 písm. h) Systému riadenia EŠIF.</w:t>
      </w:r>
    </w:p>
  </w:comment>
  <w:comment w:id="73" w:author="Autor" w:initials="A">
    <w:p w14:paraId="516CF7BB"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74" w:author="Autor" w:initials="A">
    <w:p w14:paraId="760BB11C" w14:textId="66334264"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75" w:author="Autor" w:initials="A">
    <w:p w14:paraId="39968299" w14:textId="77777777" w:rsidR="001C0B45" w:rsidRDefault="001C0B45"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76" w:author="Autor" w:initials="A">
    <w:p w14:paraId="5E1CF222" w14:textId="77777777" w:rsidR="001C0B45" w:rsidRDefault="001C0B45"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1C0B45" w:rsidRPr="0051470D" w:rsidRDefault="001C0B45" w:rsidP="002F22D1">
      <w:pPr>
        <w:pStyle w:val="Textkomentra"/>
        <w:rPr>
          <w:lang w:val="sk-SK"/>
        </w:rPr>
      </w:pPr>
    </w:p>
    <w:p w14:paraId="701F04F9" w14:textId="77777777" w:rsidR="001C0B45" w:rsidRDefault="001C0B45"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1C0B45" w:rsidRDefault="001C0B45"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92" w:author="Autor" w:initials="A">
    <w:p w14:paraId="73BF31C8" w14:textId="77777777" w:rsidR="001C0B45" w:rsidRPr="00696ADB" w:rsidRDefault="001C0B45" w:rsidP="00C72A22">
      <w:pPr>
        <w:pStyle w:val="Textkomentra"/>
        <w:rPr>
          <w:lang w:val="sk-SK"/>
        </w:rPr>
      </w:pPr>
      <w:r>
        <w:rPr>
          <w:rStyle w:val="Odkaznakomentr"/>
        </w:rPr>
        <w:annotationRef/>
      </w:r>
      <w:r>
        <w:rPr>
          <w:lang w:val="sk-SK"/>
        </w:rPr>
        <w:t>RO odstráni, ak sa v projekte zjednodušené vykazovanie výdavkov nevyužíva</w:t>
      </w:r>
    </w:p>
  </w:comment>
  <w:comment w:id="95" w:author="Autor" w:initials="A">
    <w:p w14:paraId="5CE94C98" w14:textId="77777777" w:rsidR="001C0B45" w:rsidRDefault="001C0B45">
      <w:pPr>
        <w:pStyle w:val="Textkomentra"/>
      </w:pPr>
      <w:r>
        <w:rPr>
          <w:rStyle w:val="Odkaznakomentr"/>
        </w:rPr>
        <w:annotationRef/>
      </w:r>
      <w:r>
        <w:t>Všetky chýbajúce údaje doplní RO</w:t>
      </w:r>
    </w:p>
  </w:comment>
  <w:comment w:id="104" w:author="Autor" w:initials="A">
    <w:p w14:paraId="7D2C4526" w14:textId="77777777" w:rsidR="001C0B45" w:rsidRDefault="001C0B45"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105" w:author="Autor" w:initials="A">
    <w:p w14:paraId="2665AC28" w14:textId="77777777" w:rsidR="001C0B45" w:rsidRPr="005F6D2D" w:rsidRDefault="001C0B45" w:rsidP="000E3CC2">
      <w:pPr>
        <w:pStyle w:val="Textkomentra"/>
        <w:rPr>
          <w:lang w:val="sk-SK"/>
        </w:rPr>
      </w:pPr>
      <w:r>
        <w:rPr>
          <w:rStyle w:val="Odkaznakomentr"/>
        </w:rPr>
        <w:annotationRef/>
      </w:r>
      <w:r>
        <w:t xml:space="preserve">Doplní sa lehota v zmysle Výzvy a čl. 71 ods. 1 všeobecného nariadenia, </w:t>
      </w:r>
      <w:proofErr w:type="spellStart"/>
      <w:r>
        <w:t>t.j</w:t>
      </w:r>
      <w:proofErr w:type="spellEnd"/>
      <w:r>
        <w:t xml:space="preserve">. päťročná alebo trojročná lehota, okrem projektov ESF, v ktorých sa </w:t>
      </w:r>
      <w:r w:rsidRPr="00143198">
        <w:t>nepostupuje</w:t>
      </w:r>
      <w:r>
        <w:rPr>
          <w:lang w:val="sk-SK"/>
        </w:rPr>
        <w:t xml:space="preserve"> </w:t>
      </w:r>
      <w:r>
        <w:t xml:space="preserve">podľa čl. 71 ods. 1 všeobecného nariadenia. </w:t>
      </w:r>
    </w:p>
  </w:comment>
  <w:comment w:id="123" w:author="Autor" w:initials="A">
    <w:p w14:paraId="258A3CFF" w14:textId="77777777" w:rsidR="001C0B45" w:rsidRDefault="001C0B45">
      <w:pPr>
        <w:pStyle w:val="Textkomentra"/>
      </w:pPr>
      <w:r>
        <w:rPr>
          <w:rStyle w:val="Odkaznakomentr"/>
        </w:rPr>
        <w:annotationRef/>
      </w:r>
      <w:r w:rsidRPr="00BD2AA7">
        <w:t>Napríklad kópia pozvánky na posledné školenie spolu s kópiou prezenčnej listiny účastníkov.</w:t>
      </w:r>
      <w:r>
        <w:t xml:space="preserve"> </w:t>
      </w:r>
    </w:p>
  </w:comment>
  <w:comment w:id="125" w:author="Autor" w:initials="A">
    <w:p w14:paraId="4352BA89" w14:textId="77777777" w:rsidR="001C0B45" w:rsidRDefault="001C0B45"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56" w:author="Autor" w:initials="A">
    <w:p w14:paraId="0F7D11E2" w14:textId="159331A8" w:rsidR="001C0B45" w:rsidRPr="00335ACA" w:rsidRDefault="001C0B45">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157" w:author="Autor" w:initials="A">
    <w:p w14:paraId="56432141"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158" w:author="Autor" w:initials="A">
    <w:p w14:paraId="57CAE093" w14:textId="24D2D295"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61" w:author="Autor" w:initials="A">
    <w:p w14:paraId="2B5F801C" w14:textId="3F3A7E3F" w:rsidR="001C0B45" w:rsidRPr="00E47083" w:rsidRDefault="001C0B45">
      <w:pPr>
        <w:pStyle w:val="Textkomentra"/>
        <w:rPr>
          <w:lang w:val="sk-SK"/>
        </w:rPr>
      </w:pPr>
      <w:r>
        <w:rPr>
          <w:rStyle w:val="Odkaznakomentr"/>
        </w:rPr>
        <w:annotationRef/>
      </w:r>
      <w:r w:rsidRPr="008C3850">
        <w:rPr>
          <w:lang w:val="sk-SK"/>
        </w:rPr>
        <w:t>Vypustí sa ak nie je relevantné</w:t>
      </w:r>
    </w:p>
  </w:comment>
  <w:comment w:id="178" w:author="Autor" w:initials="A">
    <w:p w14:paraId="1D165A32" w14:textId="77777777" w:rsidR="001C0B45" w:rsidRDefault="001C0B45">
      <w:pPr>
        <w:pStyle w:val="Textkomentra"/>
      </w:pPr>
      <w:r>
        <w:rPr>
          <w:rStyle w:val="Odkaznakomentr"/>
        </w:rPr>
        <w:annotationRef/>
      </w:r>
      <w:r>
        <w:t>Alebo troch rokov, ak sú na skrátenie lehoty splnené podmienky.</w:t>
      </w:r>
    </w:p>
  </w:comment>
  <w:comment w:id="177" w:author="Autor" w:initials="A">
    <w:p w14:paraId="7D8EEE20" w14:textId="77777777" w:rsidR="001C0B45" w:rsidRPr="00685086" w:rsidRDefault="001C0B45">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186" w:author="Autor" w:initials="A">
    <w:p w14:paraId="6F524A24" w14:textId="77777777" w:rsidR="001C0B45" w:rsidRDefault="001C0B45">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w:t>
      </w:r>
      <w:proofErr w:type="spellStart"/>
      <w:r>
        <w:rPr>
          <w:lang w:val="sk-SK"/>
        </w:rPr>
        <w:t>best</w:t>
      </w:r>
      <w:proofErr w:type="spellEnd"/>
      <w:r>
        <w:rPr>
          <w:lang w:val="sk-SK"/>
        </w:rPr>
        <w:t xml:space="preserve"> </w:t>
      </w:r>
      <w:proofErr w:type="spellStart"/>
      <w:r>
        <w:rPr>
          <w:lang w:val="sk-SK"/>
        </w:rPr>
        <w:t>practice</w:t>
      </w:r>
      <w:proofErr w:type="spellEnd"/>
      <w:r>
        <w:rPr>
          <w:lang w:val="sk-SK"/>
        </w:rPr>
        <w:t>“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93" w:author="Autor" w:initials="A">
    <w:p w14:paraId="42F3457B" w14:textId="77777777" w:rsidR="001C0B45" w:rsidRPr="000E1967" w:rsidRDefault="001C0B45">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200" w:author="Autor" w:initials="A">
    <w:p w14:paraId="1B8A665B" w14:textId="77777777" w:rsidR="00932350" w:rsidRDefault="00932350">
      <w:pPr>
        <w:pStyle w:val="Textkomentra"/>
        <w:rPr>
          <w:lang w:val="sk-SK"/>
        </w:rPr>
      </w:pPr>
      <w:r>
        <w:rPr>
          <w:rStyle w:val="Odkaznakomentr"/>
        </w:rPr>
        <w:annotationRef/>
      </w:r>
      <w:r>
        <w:rPr>
          <w:lang w:val="sk-SK"/>
        </w:rPr>
        <w:t xml:space="preserve">Na zváženie: </w:t>
      </w:r>
    </w:p>
    <w:p w14:paraId="278581D6" w14:textId="77777777" w:rsidR="00932350" w:rsidRPr="00E4184A" w:rsidRDefault="00932350" w:rsidP="00EA3175">
      <w:pPr>
        <w:pStyle w:val="Textkomentra"/>
        <w:rPr>
          <w:lang w:val="sk-SK"/>
        </w:rPr>
      </w:pPr>
      <w:r>
        <w:rPr>
          <w:lang w:val="sk-SK"/>
        </w:rPr>
        <w:t xml:space="preserve">RO môže uviesť aj iný dátum, ktorý bude považovať za schválenie zákazky, nakoľko bod 4.3 OPET a bod 15.1.2 druhej časti OPET považujú </w:t>
      </w:r>
      <w:r>
        <w:rPr>
          <w:sz w:val="22"/>
          <w:szCs w:val="22"/>
          <w:lang w:val="sk-SK"/>
        </w:rPr>
        <w:t>s</w:t>
      </w:r>
      <w:r>
        <w:rPr>
          <w:sz w:val="22"/>
          <w:szCs w:val="22"/>
        </w:rPr>
        <w:t xml:space="preserve">chválenie Zákazky v rámci </w:t>
      </w:r>
      <w:r w:rsidRPr="00E4184A">
        <w:rPr>
          <w:rStyle w:val="Odkaznakomentr"/>
          <w:rFonts w:ascii="Calibri" w:hAnsi="Calibri"/>
        </w:rPr>
        <w:annotationRef/>
      </w:r>
      <w:r>
        <w:rPr>
          <w:sz w:val="22"/>
          <w:szCs w:val="22"/>
        </w:rPr>
        <w:t xml:space="preserve">kontroly príslušným kontrolným orgánom </w:t>
      </w:r>
      <w:r>
        <w:rPr>
          <w:sz w:val="22"/>
          <w:szCs w:val="22"/>
          <w:lang w:val="sk-SK"/>
        </w:rPr>
        <w:t xml:space="preserve">za </w:t>
      </w:r>
      <w:r w:rsidRPr="003F6434">
        <w:rPr>
          <w:sz w:val="22"/>
          <w:szCs w:val="22"/>
        </w:rPr>
        <w:t xml:space="preserve"> </w:t>
      </w:r>
      <w:r w:rsidRPr="0094429C">
        <w:rPr>
          <w:sz w:val="22"/>
          <w:szCs w:val="22"/>
          <w:u w:val="single"/>
        </w:rPr>
        <w:t xml:space="preserve">podmienku </w:t>
      </w:r>
      <w:r w:rsidRPr="00FA5CDB">
        <w:rPr>
          <w:sz w:val="22"/>
          <w:szCs w:val="22"/>
        </w:rPr>
        <w:t>nadobudnutia</w:t>
      </w:r>
      <w:r w:rsidRPr="00207344">
        <w:rPr>
          <w:sz w:val="22"/>
          <w:szCs w:val="22"/>
        </w:rPr>
        <w:t xml:space="preserve"> ú</w:t>
      </w:r>
      <w:r w:rsidRPr="003F6434">
        <w:rPr>
          <w:sz w:val="22"/>
          <w:szCs w:val="22"/>
        </w:rPr>
        <w:t>činn</w:t>
      </w:r>
      <w:r>
        <w:rPr>
          <w:sz w:val="22"/>
          <w:szCs w:val="22"/>
        </w:rPr>
        <w:t>osti Zmluvy</w:t>
      </w:r>
      <w:r>
        <w:rPr>
          <w:lang w:val="sk-SK"/>
        </w:rPr>
        <w:t xml:space="preserve">, </w:t>
      </w:r>
      <w:proofErr w:type="spellStart"/>
      <w:r>
        <w:rPr>
          <w:lang w:val="sk-SK"/>
        </w:rPr>
        <w:t>t.j</w:t>
      </w:r>
      <w:proofErr w:type="spellEnd"/>
      <w:r>
        <w:rPr>
          <w:lang w:val="sk-SK"/>
        </w:rPr>
        <w:t xml:space="preserve">. OPET nedefinuje, čo sa považuje za schválenie . Na druhej strane nemožno za účinnosť zmluvy označiť taký moment, ktorý sa odvíja od prejavu vôle Prijímateľa (napr. od momentu, kedy Prijímateľ </w:t>
      </w:r>
      <w:proofErr w:type="spellStart"/>
      <w:r>
        <w:rPr>
          <w:lang w:val="sk-SK"/>
        </w:rPr>
        <w:t>doruči</w:t>
      </w:r>
      <w:proofErr w:type="spellEnd"/>
      <w:r>
        <w:rPr>
          <w:lang w:val="sk-SK"/>
        </w:rPr>
        <w:t xml:space="preserve"> oznámenie o účinnosti Dodávateľovi)</w:t>
      </w:r>
    </w:p>
    <w:p w14:paraId="47D2A660" w14:textId="77777777" w:rsidR="00932350" w:rsidRPr="00EA3175" w:rsidRDefault="00932350">
      <w:pPr>
        <w:pStyle w:val="Textkomentra"/>
        <w:rPr>
          <w:lang w:val="sk-SK"/>
        </w:rPr>
      </w:pPr>
    </w:p>
  </w:comment>
  <w:comment w:id="209" w:author="Autor" w:initials="A">
    <w:p w14:paraId="247E7622" w14:textId="69EDFE02" w:rsidR="00E322C4" w:rsidRDefault="00E322C4">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w:t>
      </w:r>
      <w:proofErr w:type="spellStart"/>
      <w:r>
        <w:t>t.j</w:t>
      </w:r>
      <w:proofErr w:type="spellEnd"/>
      <w:r>
        <w:t xml:space="preserve">. z dôvodu zachovania auditnej stopy RO zabezpečí, že prijímateľ si bude v </w:t>
      </w:r>
      <w:proofErr w:type="spellStart"/>
      <w:r>
        <w:t>ŽoP</w:t>
      </w:r>
      <w:proofErr w:type="spellEnd"/>
      <w:r>
        <w:t xml:space="preserve"> nárokovať na preplatenie  len takú výšku výdavkov, ktorá bude znížená o výšku ex-</w:t>
      </w:r>
      <w:proofErr w:type="spellStart"/>
      <w:r>
        <w:t>ante</w:t>
      </w:r>
      <w:proofErr w:type="spellEnd"/>
      <w:r>
        <w:t xml:space="preserve"> finančnej opravy, pričom sa identifikuje aj nežiadaná suma.</w:t>
      </w:r>
    </w:p>
  </w:comment>
  <w:comment w:id="214" w:author="Autor" w:initials="A">
    <w:p w14:paraId="19115B95" w14:textId="77777777" w:rsidR="001C0B45" w:rsidRPr="000E2BE6" w:rsidRDefault="001C0B45"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223" w:author="Autor" w:initials="A">
    <w:p w14:paraId="5BD797D3" w14:textId="77777777" w:rsidR="001C0B45" w:rsidRPr="00BF3F38" w:rsidRDefault="001C0B45">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224" w:author="Autor" w:initials="A">
    <w:p w14:paraId="78E86446" w14:textId="77777777" w:rsidR="001C0B45" w:rsidRPr="00D73FAF" w:rsidRDefault="001C0B45">
      <w:pPr>
        <w:pStyle w:val="Textkomentra"/>
        <w:rPr>
          <w:lang w:val="sk-SK"/>
        </w:rPr>
      </w:pPr>
      <w:r>
        <w:rPr>
          <w:rStyle w:val="Odkaznakomentr"/>
        </w:rPr>
        <w:annotationRef/>
      </w:r>
      <w:r>
        <w:t xml:space="preserve">V prípade projektov ESF,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w:t>
      </w:r>
      <w:proofErr w:type="spellStart"/>
      <w:r>
        <w:rPr>
          <w:i/>
        </w:rPr>
        <w:t>ie</w:t>
      </w:r>
      <w:proofErr w:type="spellEnd"/>
      <w:r>
        <w:t xml:space="preserve"> správu</w:t>
      </w:r>
      <w:r>
        <w:rPr>
          <w:i/>
        </w:rPr>
        <w:t>/y</w:t>
      </w:r>
      <w:r>
        <w:t>. Následná monitorovacia správa sa predkladá do 30. dňa mesiaca  nasledujúceho po sledovanom období.  Za prvé monitorované obdobie sa považuje obdobie od ukončenia aktivít Projektu (</w:t>
      </w:r>
      <w:proofErr w:type="spellStart"/>
      <w:r>
        <w:t>t.j</w:t>
      </w:r>
      <w:proofErr w:type="spellEnd"/>
      <w:r>
        <w:t xml:space="preserve">.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225" w:author="Autor" w:initials="A">
    <w:p w14:paraId="065BBD7B" w14:textId="77777777" w:rsidR="001C0B45" w:rsidRPr="00F8306F" w:rsidRDefault="001C0B45"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226" w:author="Autor" w:initials="A">
    <w:p w14:paraId="0880C877" w14:textId="77777777" w:rsidR="001C0B45" w:rsidRDefault="001C0B45">
      <w:pPr>
        <w:pStyle w:val="Textkomentra"/>
      </w:pPr>
      <w:r>
        <w:rPr>
          <w:rStyle w:val="Odkaznakomentr"/>
        </w:rPr>
        <w:annotationRef/>
      </w:r>
      <w:r>
        <w:rPr>
          <w:lang w:val="sk-SK"/>
        </w:rPr>
        <w:t>Relevantné pre projekty ESF</w:t>
      </w:r>
    </w:p>
  </w:comment>
  <w:comment w:id="227" w:author="Autor" w:initials="A">
    <w:p w14:paraId="4F973A39" w14:textId="77777777" w:rsidR="001C0B45" w:rsidRPr="00DA6CAD" w:rsidRDefault="001C0B45"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228" w:author="Autor" w:initials="A">
    <w:p w14:paraId="77A17100" w14:textId="77777777" w:rsidR="001C0B45" w:rsidRPr="00161823" w:rsidRDefault="001C0B45"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231" w:author="Autor" w:initials="A">
    <w:p w14:paraId="33F99FC8"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232" w:author="Autor" w:initials="A">
    <w:p w14:paraId="0778F41B" w14:textId="46E56BC1"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33" w:author="Autor" w:initials="A">
    <w:p w14:paraId="463960E3" w14:textId="77777777" w:rsidR="001C0B45" w:rsidRDefault="001C0B45" w:rsidP="006071B1">
      <w:pPr>
        <w:pStyle w:val="Textkomentra"/>
        <w:rPr>
          <w:lang w:val="sk-SK"/>
        </w:rPr>
      </w:pPr>
      <w:r>
        <w:rPr>
          <w:rStyle w:val="Odkaznakomentr"/>
        </w:rPr>
        <w:annotationRef/>
      </w:r>
      <w:r w:rsidRPr="00F47149">
        <w:rPr>
          <w:lang w:val="sk-SK"/>
        </w:rPr>
        <w:t xml:space="preserve">RO určí primeranú lehotu na predloženie doplňujúcich údajov k preukázaniu dodaniu predmetu plnenia, napr. v Príručke pre prijímateľa. Ak nie je určená iná lehota, Prijímateľ je povinný urobiť tak bezodkladne, </w:t>
      </w:r>
      <w:proofErr w:type="spellStart"/>
      <w:r w:rsidRPr="00F47149">
        <w:rPr>
          <w:lang w:val="sk-SK"/>
        </w:rPr>
        <w:t>t.j</w:t>
      </w:r>
      <w:proofErr w:type="spellEnd"/>
      <w:r w:rsidRPr="00F47149">
        <w:rPr>
          <w:lang w:val="sk-SK"/>
        </w:rPr>
        <w:t>. do siedmich dní.</w:t>
      </w:r>
    </w:p>
  </w:comment>
  <w:comment w:id="234" w:author="Autor" w:initials="A">
    <w:p w14:paraId="2246BD55" w14:textId="77777777" w:rsidR="001C0B45" w:rsidRDefault="001C0B45">
      <w:pPr>
        <w:pStyle w:val="Textkomentra"/>
      </w:pPr>
      <w:r>
        <w:rPr>
          <w:rStyle w:val="Odkaznakomentr"/>
        </w:rPr>
        <w:annotationRef/>
      </w:r>
      <w:r>
        <w:t xml:space="preserve">Obsah článku 6 VZP môže byť zjednodušený vypustením niektorých </w:t>
      </w:r>
      <w:proofErr w:type="spellStart"/>
      <w:r>
        <w:t>nehodiacich</w:t>
      </w:r>
      <w:proofErr w:type="spellEnd"/>
      <w:r>
        <w:t xml:space="preserve"> sa ustanovení v prípade, ak sú tieto ustanovenia nesúladné s charakterom Projektu a druhom aktivít, ktoré sa v rámci Projektu realizujú – napr. publicita, vzdelávacie aktivity, projekty s výlučne nehmotnými výstupmi a pod.</w:t>
      </w:r>
    </w:p>
  </w:comment>
  <w:comment w:id="236" w:author="Autor" w:initials="A">
    <w:p w14:paraId="0EDA29B1" w14:textId="77777777" w:rsidR="001C0B45" w:rsidRDefault="001C0B45">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237" w:author="Autor" w:initials="A">
    <w:p w14:paraId="627E2D89" w14:textId="77777777" w:rsidR="001C0B45" w:rsidRDefault="001C0B4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240" w:author="Autor" w:initials="A">
    <w:p w14:paraId="67FC44C6" w14:textId="6DECCF32" w:rsidR="001C0B45" w:rsidRDefault="001C0B45">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46" w:author="Autor" w:initials="A">
    <w:p w14:paraId="4CBB43F2" w14:textId="57901BC9" w:rsidR="001C0B45" w:rsidRPr="00332024" w:rsidRDefault="001C0B45">
      <w:pPr>
        <w:pStyle w:val="Textkomentra"/>
        <w:rPr>
          <w:lang w:val="sk-SK"/>
        </w:rPr>
      </w:pPr>
      <w:r>
        <w:rPr>
          <w:rStyle w:val="Odkaznakomentr"/>
        </w:rPr>
        <w:annotationRef/>
      </w:r>
      <w:r>
        <w:rPr>
          <w:lang w:val="sk-SK"/>
        </w:rPr>
        <w:t>viď komentár  čl. 6.8 zmluvy</w:t>
      </w:r>
    </w:p>
  </w:comment>
  <w:comment w:id="250" w:author="Autor" w:initials="A">
    <w:p w14:paraId="4E86DD36" w14:textId="2CBCC773" w:rsidR="001C0B45" w:rsidRPr="00332024" w:rsidRDefault="001C0B45">
      <w:pPr>
        <w:pStyle w:val="Textkomentra"/>
        <w:rPr>
          <w:lang w:val="sk-SK"/>
        </w:rPr>
      </w:pPr>
      <w:r>
        <w:rPr>
          <w:rStyle w:val="Odkaznakomentr"/>
        </w:rPr>
        <w:annotationRef/>
      </w:r>
      <w:r>
        <w:rPr>
          <w:lang w:val="sk-SK"/>
        </w:rPr>
        <w:t>aj tu</w:t>
      </w:r>
    </w:p>
  </w:comment>
  <w:comment w:id="259" w:author="Autor" w:initials="A">
    <w:p w14:paraId="1DA5D07D" w14:textId="77777777" w:rsidR="001C0B45" w:rsidRDefault="001C0B45">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262" w:author="Autor" w:initials="A">
    <w:p w14:paraId="7D3C1E94" w14:textId="77777777" w:rsidR="001C0B45" w:rsidRDefault="001C0B45">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267" w:author="Autor" w:initials="A">
    <w:p w14:paraId="066E0570" w14:textId="77777777" w:rsidR="001C0B45" w:rsidRDefault="001C0B45" w:rsidP="00A91910">
      <w:pPr>
        <w:pStyle w:val="Textkomentra"/>
      </w:pPr>
      <w:r>
        <w:rPr>
          <w:rStyle w:val="Odkaznakomentr"/>
        </w:rPr>
        <w:annotationRef/>
      </w:r>
    </w:p>
    <w:p w14:paraId="45D33BEE" w14:textId="77777777" w:rsidR="001C0B45" w:rsidRDefault="001C0B45" w:rsidP="00A91910">
      <w:pPr>
        <w:pStyle w:val="Textkomentra"/>
      </w:pPr>
      <w:r>
        <w:t xml:space="preserve">Previazanosť na čl. 6.6 zmluvy. </w:t>
      </w:r>
    </w:p>
    <w:p w14:paraId="53AEF3AC" w14:textId="77777777" w:rsidR="001C0B45" w:rsidRDefault="001C0B45" w:rsidP="00A91910">
      <w:pPr>
        <w:pStyle w:val="Textkomentra"/>
      </w:pPr>
    </w:p>
    <w:p w14:paraId="79C701FF" w14:textId="77777777" w:rsidR="001C0B45" w:rsidRPr="00424388" w:rsidRDefault="001C0B45"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1C0B45" w:rsidRDefault="001C0B45" w:rsidP="00A91910">
      <w:pPr>
        <w:pStyle w:val="Textkomentra"/>
      </w:pPr>
    </w:p>
    <w:p w14:paraId="5BA0B544" w14:textId="77777777" w:rsidR="001C0B45" w:rsidRDefault="001C0B45"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1C0B45" w:rsidRDefault="001C0B45" w:rsidP="00A91910">
      <w:pPr>
        <w:pStyle w:val="Textkomentra"/>
        <w:ind w:left="360"/>
      </w:pPr>
      <w:r>
        <w:t xml:space="preserve"> </w:t>
      </w:r>
    </w:p>
    <w:p w14:paraId="02E1E19B" w14:textId="77777777" w:rsidR="001C0B45" w:rsidRDefault="001C0B4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1C0B45" w:rsidRDefault="001C0B45" w:rsidP="00A91910">
      <w:pPr>
        <w:pStyle w:val="Textkomentra"/>
      </w:pPr>
    </w:p>
    <w:p w14:paraId="346EF514" w14:textId="77777777" w:rsidR="001C0B45" w:rsidRDefault="001C0B4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295" w:author="Autor" w:initials="A">
    <w:p w14:paraId="3AC811D9" w14:textId="77777777" w:rsidR="00932350" w:rsidRPr="001A6D0E" w:rsidRDefault="00932350">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w:t>
      </w:r>
      <w:proofErr w:type="spellStart"/>
      <w:r>
        <w:rPr>
          <w:lang w:val="sk-SK"/>
        </w:rPr>
        <w:t>Z.z</w:t>
      </w:r>
      <w:proofErr w:type="spellEnd"/>
      <w:r>
        <w:rPr>
          <w:lang w:val="sk-SK"/>
        </w:rPr>
        <w:t xml:space="preserve">.) ; v takom prípade sa </w:t>
      </w:r>
      <w:r>
        <w:t>nahradí výrazom „Neuplatňuje sa.“ alebo iným vhodným výrazom podľa rozhodnutia RO.</w:t>
      </w:r>
    </w:p>
  </w:comment>
  <w:comment w:id="296" w:author="Autor" w:initials="A">
    <w:p w14:paraId="1FBCD9A8" w14:textId="3C440469" w:rsidR="001C0B45" w:rsidRPr="001A6D0E" w:rsidRDefault="001C0B45">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302" w:author="Autor" w:initials="A">
    <w:p w14:paraId="2AF6D042" w14:textId="77777777" w:rsidR="001C0B45" w:rsidRPr="005E2851" w:rsidRDefault="001C0B45">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w:t>
      </w:r>
      <w:proofErr w:type="spellStart"/>
      <w:r w:rsidRPr="00070919">
        <w:t>t.j</w:t>
      </w:r>
      <w:proofErr w:type="spellEnd"/>
      <w:r w:rsidRPr="00070919">
        <w:t xml:space="preserve">. sa uplatní </w:t>
      </w:r>
      <w:r w:rsidRPr="00070919">
        <w:rPr>
          <w:u w:val="single"/>
        </w:rPr>
        <w:t>iba v projektoch nad určitý finančný limit</w:t>
      </w:r>
      <w:r w:rsidRPr="00070919">
        <w:t>.</w:t>
      </w:r>
      <w:r>
        <w:t xml:space="preserve"> </w:t>
      </w:r>
    </w:p>
  </w:comment>
  <w:comment w:id="305" w:author="Autor" w:initials="A">
    <w:p w14:paraId="59A03FBA" w14:textId="77777777" w:rsidR="001C0B45" w:rsidRDefault="001C0B45">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písm. a) nahradí výrazom „Neuplatňuje sa.“ alebo iným vhodným výrazom podľa rozhodnutia RO.</w:t>
      </w:r>
    </w:p>
  </w:comment>
  <w:comment w:id="308" w:author="Autor" w:initials="A">
    <w:p w14:paraId="73B9B4E8" w14:textId="77777777" w:rsidR="001C0B45" w:rsidRPr="003311ED" w:rsidRDefault="001C0B45">
      <w:pPr>
        <w:pStyle w:val="Textkomentra"/>
        <w:rPr>
          <w:lang w:val="sk-SK"/>
        </w:rPr>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310" w:author="Autor" w:initials="A">
    <w:p w14:paraId="365E2F87" w14:textId="77777777" w:rsidR="001C0B45" w:rsidRPr="00AA2FB0" w:rsidRDefault="001C0B45">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312" w:author="Autor" w:initials="A">
    <w:p w14:paraId="565222A3" w14:textId="77777777" w:rsidR="001C0B45" w:rsidRDefault="001C0B45">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proofErr w:type="spellStart"/>
      <w:r>
        <w:t>rijímateľa</w:t>
      </w:r>
      <w:proofErr w:type="spellEnd"/>
      <w:r>
        <w:t>,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314" w:author="Autor" w:initials="A">
    <w:p w14:paraId="2807A3D4" w14:textId="77777777" w:rsidR="001C0B45" w:rsidRDefault="001C0B45">
      <w:pPr>
        <w:pStyle w:val="Textkomentra"/>
      </w:pPr>
      <w:r>
        <w:rPr>
          <w:rStyle w:val="Odkaznakomentr"/>
        </w:rPr>
        <w:annotationRef/>
      </w:r>
      <w:r>
        <w:t xml:space="preserve">Upraví sa podľa toho, či ide o PGP projekt alebo nie (písm. c) bude zamenené za písm. b). </w:t>
      </w:r>
    </w:p>
  </w:comment>
  <w:comment w:id="316" w:author="Autor" w:initials="A">
    <w:p w14:paraId="4824C2F9" w14:textId="77777777" w:rsidR="001C0B45" w:rsidRPr="00AA2FB0" w:rsidRDefault="001C0B45">
      <w:pPr>
        <w:pStyle w:val="Textkomentra"/>
        <w:rPr>
          <w:lang w:val="sk-SK"/>
        </w:rPr>
      </w:pPr>
      <w:r>
        <w:rPr>
          <w:rStyle w:val="Odkaznakomentr"/>
        </w:rPr>
        <w:annotationRef/>
      </w:r>
      <w:r w:rsidRPr="00127E9E">
        <w:rPr>
          <w:lang w:val="sk-SK"/>
        </w:rPr>
        <w:t>Zosúladenie s </w:t>
      </w:r>
      <w:proofErr w:type="spellStart"/>
      <w:r w:rsidRPr="00127E9E">
        <w:rPr>
          <w:lang w:val="sk-SK"/>
        </w:rPr>
        <w:t>písm</w:t>
      </w:r>
      <w:proofErr w:type="spellEnd"/>
      <w:r w:rsidRPr="00127E9E">
        <w:rPr>
          <w:lang w:val="sk-SK"/>
        </w:rPr>
        <w:t xml:space="preserve"> a) pre časovú oprávnenosť IZM</w:t>
      </w:r>
    </w:p>
  </w:comment>
  <w:comment w:id="317" w:author="Autor" w:initials="A">
    <w:p w14:paraId="4558A4D2" w14:textId="77777777" w:rsidR="001C0B45" w:rsidRPr="000836FA" w:rsidRDefault="001C0B45">
      <w:pPr>
        <w:pStyle w:val="Textkomentra"/>
        <w:rPr>
          <w:lang w:val="sk-SK"/>
        </w:rPr>
      </w:pPr>
      <w:r>
        <w:rPr>
          <w:rStyle w:val="Odkaznakomentr"/>
        </w:rPr>
        <w:annotationRef/>
      </w:r>
      <w:r w:rsidRPr="00127E9E">
        <w:rPr>
          <w:lang w:val="sk-SK"/>
        </w:rPr>
        <w:t>Upozorňuje sa na prepojenie s článkom 5 ods. 5.1 zmluvy</w:t>
      </w:r>
    </w:p>
  </w:comment>
  <w:comment w:id="319" w:author="Autor" w:initials="A">
    <w:p w14:paraId="6B48DA0E" w14:textId="611F4CAD" w:rsidR="001C0B45" w:rsidRPr="001E4203" w:rsidRDefault="001C0B45" w:rsidP="00C72A22">
      <w:pPr>
        <w:pStyle w:val="Textkomentra"/>
        <w:rPr>
          <w:lang w:val="sk-SK"/>
        </w:rPr>
      </w:pPr>
      <w:r>
        <w:rPr>
          <w:rStyle w:val="Odkaznakomentr"/>
        </w:rPr>
        <w:annotationRef/>
      </w:r>
      <w:r>
        <w:rPr>
          <w:lang w:val="sk-SK"/>
        </w:rPr>
        <w:t>Odstráni sa pre projekty, v ktorých sa zjednodušené vykazovanie výdavkov neaplikuje.</w:t>
      </w:r>
    </w:p>
  </w:comment>
  <w:comment w:id="320" w:author="Autor" w:initials="A">
    <w:p w14:paraId="74B7E85F" w14:textId="77777777" w:rsidR="001C0B45" w:rsidRPr="0051470D" w:rsidRDefault="001C0B45">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25CCF41" w15:done="0"/>
  <w15:commentEx w15:paraId="4B5CF474" w15:done="0"/>
  <w15:commentEx w15:paraId="5D87B193" w15:done="0"/>
  <w15:commentEx w15:paraId="39D3DCD9" w15:done="0"/>
  <w15:commentEx w15:paraId="39B440C0" w15:done="0"/>
  <w15:commentEx w15:paraId="5324D24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47D2A660" w15:done="0"/>
  <w15:commentEx w15:paraId="247E7622" w15:done="0"/>
  <w15:commentEx w15:paraId="19115B95"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2246BD55" w15:done="0"/>
  <w15:commentEx w15:paraId="0EDA29B1" w15:done="0"/>
  <w15:commentEx w15:paraId="627E2D89" w15:done="0"/>
  <w15:commentEx w15:paraId="67FC44C6" w15:done="0"/>
  <w15:commentEx w15:paraId="4CBB43F2" w15:done="0"/>
  <w15:commentEx w15:paraId="4E86DD36" w15:done="0"/>
  <w15:commentEx w15:paraId="1DA5D07D" w15:done="0"/>
  <w15:commentEx w15:paraId="7D3C1E94" w15:done="0"/>
  <w15:commentEx w15:paraId="346EF514" w15:done="0"/>
  <w15:commentEx w15:paraId="3AC811D9" w15:done="0"/>
  <w15:commentEx w15:paraId="1FBCD9A8" w15:done="0"/>
  <w15:commentEx w15:paraId="2AF6D042" w15:done="0"/>
  <w15:commentEx w15:paraId="59A03FBA" w15:done="0"/>
  <w15:commentEx w15:paraId="73B9B4E8" w15:done="0"/>
  <w15:commentEx w15:paraId="365E2F87" w15:done="0"/>
  <w15:commentEx w15:paraId="565222A3" w15:done="0"/>
  <w15:commentEx w15:paraId="2807A3D4" w15:done="0"/>
  <w15:commentEx w15:paraId="4824C2F9" w15:done="0"/>
  <w15:commentEx w15:paraId="4558A4D2" w15:done="0"/>
  <w15:commentEx w15:paraId="6B48DA0E" w15:done="0"/>
  <w15:commentEx w15:paraId="74B7E85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F3849" w14:textId="77777777" w:rsidR="00A75147" w:rsidRDefault="00A75147" w:rsidP="00107570">
      <w:pPr>
        <w:spacing w:after="0" w:line="240" w:lineRule="auto"/>
      </w:pPr>
      <w:r>
        <w:separator/>
      </w:r>
    </w:p>
  </w:endnote>
  <w:endnote w:type="continuationSeparator" w:id="0">
    <w:p w14:paraId="2CBEFE5D" w14:textId="77777777" w:rsidR="00A75147" w:rsidRDefault="00A75147" w:rsidP="00107570">
      <w:pPr>
        <w:spacing w:after="0" w:line="240" w:lineRule="auto"/>
      </w:pPr>
      <w:r>
        <w:continuationSeparator/>
      </w:r>
    </w:p>
  </w:endnote>
  <w:endnote w:type="continuationNotice" w:id="1">
    <w:p w14:paraId="13621C9A" w14:textId="77777777" w:rsidR="00A75147" w:rsidRDefault="00A751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6CD8D" w14:textId="77777777" w:rsidR="001C0B45" w:rsidRDefault="001C0B4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ABD5" w14:textId="77777777" w:rsidR="001C0B45" w:rsidRPr="004405B8" w:rsidRDefault="001C0B45" w:rsidP="003834BD">
    <w:pPr>
      <w:pStyle w:val="Pt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F2204" w14:textId="77777777" w:rsidR="001C0B45" w:rsidRDefault="001C0B4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68E86" w14:textId="77777777" w:rsidR="00A75147" w:rsidRDefault="00A75147" w:rsidP="00107570">
      <w:pPr>
        <w:spacing w:after="0" w:line="240" w:lineRule="auto"/>
      </w:pPr>
      <w:r>
        <w:separator/>
      </w:r>
    </w:p>
  </w:footnote>
  <w:footnote w:type="continuationSeparator" w:id="0">
    <w:p w14:paraId="6E7B59DD" w14:textId="77777777" w:rsidR="00A75147" w:rsidRDefault="00A75147" w:rsidP="00107570">
      <w:pPr>
        <w:spacing w:after="0" w:line="240" w:lineRule="auto"/>
      </w:pPr>
      <w:r>
        <w:continuationSeparator/>
      </w:r>
    </w:p>
  </w:footnote>
  <w:footnote w:type="continuationNotice" w:id="1">
    <w:p w14:paraId="05CC0EC6" w14:textId="77777777" w:rsidR="00A75147" w:rsidRDefault="00A75147">
      <w:pPr>
        <w:spacing w:after="0" w:line="240" w:lineRule="auto"/>
      </w:pPr>
    </w:p>
  </w:footnote>
  <w:footnote w:id="2">
    <w:p w14:paraId="3D556CC4" w14:textId="77777777" w:rsidR="001C0B45" w:rsidRDefault="001C0B45"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0527" w14:textId="77777777" w:rsidR="001C0B45" w:rsidRDefault="001C0B4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C3AFA" w14:textId="77777777" w:rsidR="001C0B45" w:rsidRDefault="001C0B4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61A30" w14:textId="77777777" w:rsidR="001C0B45" w:rsidRDefault="001C0B4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3"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4"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3"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5"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1"/>
  </w:num>
  <w:num w:numId="2">
    <w:abstractNumId w:val="22"/>
  </w:num>
  <w:num w:numId="3">
    <w:abstractNumId w:val="7"/>
  </w:num>
  <w:num w:numId="4">
    <w:abstractNumId w:val="43"/>
  </w:num>
  <w:num w:numId="5">
    <w:abstractNumId w:val="1"/>
  </w:num>
  <w:num w:numId="6">
    <w:abstractNumId w:val="33"/>
  </w:num>
  <w:num w:numId="7">
    <w:abstractNumId w:val="37"/>
  </w:num>
  <w:num w:numId="8">
    <w:abstractNumId w:val="47"/>
  </w:num>
  <w:num w:numId="9">
    <w:abstractNumId w:val="10"/>
  </w:num>
  <w:num w:numId="10">
    <w:abstractNumId w:val="29"/>
  </w:num>
  <w:num w:numId="11">
    <w:abstractNumId w:val="2"/>
  </w:num>
  <w:num w:numId="12">
    <w:abstractNumId w:val="19"/>
  </w:num>
  <w:num w:numId="13">
    <w:abstractNumId w:val="26"/>
  </w:num>
  <w:num w:numId="14">
    <w:abstractNumId w:val="15"/>
  </w:num>
  <w:num w:numId="15">
    <w:abstractNumId w:val="25"/>
  </w:num>
  <w:num w:numId="16">
    <w:abstractNumId w:val="12"/>
  </w:num>
  <w:num w:numId="17">
    <w:abstractNumId w:val="16"/>
  </w:num>
  <w:num w:numId="18">
    <w:abstractNumId w:val="11"/>
  </w:num>
  <w:num w:numId="19">
    <w:abstractNumId w:val="45"/>
  </w:num>
  <w:num w:numId="20">
    <w:abstractNumId w:val="42"/>
  </w:num>
  <w:num w:numId="21">
    <w:abstractNumId w:val="27"/>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
  </w:num>
  <w:num w:numId="28">
    <w:abstractNumId w:val="8"/>
  </w:num>
  <w:num w:numId="29">
    <w:abstractNumId w:val="23"/>
  </w:num>
  <w:num w:numId="30">
    <w:abstractNumId w:val="46"/>
  </w:num>
  <w:num w:numId="31">
    <w:abstractNumId w:val="28"/>
  </w:num>
  <w:num w:numId="32">
    <w:abstractNumId w:val="40"/>
  </w:num>
  <w:num w:numId="33">
    <w:abstractNumId w:val="39"/>
  </w:num>
  <w:num w:numId="34">
    <w:abstractNumId w:val="35"/>
  </w:num>
  <w:num w:numId="35">
    <w:abstractNumId w:val="31"/>
  </w:num>
  <w:num w:numId="36">
    <w:abstractNumId w:val="36"/>
  </w:num>
  <w:num w:numId="37">
    <w:abstractNumId w:val="18"/>
  </w:num>
  <w:num w:numId="38">
    <w:abstractNumId w:val="17"/>
  </w:num>
  <w:num w:numId="39">
    <w:abstractNumId w:val="5"/>
  </w:num>
  <w:num w:numId="40">
    <w:abstractNumId w:val="41"/>
  </w:num>
  <w:num w:numId="41">
    <w:abstractNumId w:val="48"/>
  </w:num>
  <w:num w:numId="42">
    <w:abstractNumId w:val="38"/>
  </w:num>
  <w:num w:numId="43">
    <w:abstractNumId w:val="34"/>
  </w:num>
  <w:num w:numId="44">
    <w:abstractNumId w:val="44"/>
  </w:num>
  <w:num w:numId="45">
    <w:abstractNumId w:val="24"/>
  </w:num>
  <w:num w:numId="46">
    <w:abstractNumId w:val="4"/>
  </w:num>
  <w:num w:numId="47">
    <w:abstractNumId w:val="13"/>
  </w:num>
  <w:num w:numId="48">
    <w:abstractNumId w:val="6"/>
  </w:num>
  <w:num w:numId="49">
    <w:abstractNumId w:val="14"/>
  </w:num>
  <w:num w:numId="50">
    <w:abstractNumId w:val="0"/>
  </w:num>
  <w:num w:numId="51">
    <w:abstractNumId w:val="20"/>
  </w:num>
  <w:num w:numId="52">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6C55"/>
    <w:rsid w:val="00040A31"/>
    <w:rsid w:val="00040BB7"/>
    <w:rsid w:val="00043C56"/>
    <w:rsid w:val="00046348"/>
    <w:rsid w:val="000465E7"/>
    <w:rsid w:val="00047927"/>
    <w:rsid w:val="000518F7"/>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2AB2"/>
    <w:rsid w:val="00073A3B"/>
    <w:rsid w:val="00074079"/>
    <w:rsid w:val="0007666D"/>
    <w:rsid w:val="000777AD"/>
    <w:rsid w:val="00083681"/>
    <w:rsid w:val="000836FA"/>
    <w:rsid w:val="00083845"/>
    <w:rsid w:val="00083E9E"/>
    <w:rsid w:val="00083F3F"/>
    <w:rsid w:val="00084FE2"/>
    <w:rsid w:val="00087001"/>
    <w:rsid w:val="00087569"/>
    <w:rsid w:val="00090305"/>
    <w:rsid w:val="00090C27"/>
    <w:rsid w:val="000922D8"/>
    <w:rsid w:val="00092E61"/>
    <w:rsid w:val="00093490"/>
    <w:rsid w:val="00093527"/>
    <w:rsid w:val="00094A5D"/>
    <w:rsid w:val="00096FD8"/>
    <w:rsid w:val="000970EB"/>
    <w:rsid w:val="00097AAB"/>
    <w:rsid w:val="000A1DAC"/>
    <w:rsid w:val="000A5604"/>
    <w:rsid w:val="000A5C51"/>
    <w:rsid w:val="000A5D55"/>
    <w:rsid w:val="000B128B"/>
    <w:rsid w:val="000B20A9"/>
    <w:rsid w:val="000C08F4"/>
    <w:rsid w:val="000C09DE"/>
    <w:rsid w:val="000C10FA"/>
    <w:rsid w:val="000C1A84"/>
    <w:rsid w:val="000C65A8"/>
    <w:rsid w:val="000D0602"/>
    <w:rsid w:val="000D285D"/>
    <w:rsid w:val="000D459D"/>
    <w:rsid w:val="000D4BBF"/>
    <w:rsid w:val="000D4C97"/>
    <w:rsid w:val="000D6805"/>
    <w:rsid w:val="000D7610"/>
    <w:rsid w:val="000D787C"/>
    <w:rsid w:val="000E0006"/>
    <w:rsid w:val="000E1967"/>
    <w:rsid w:val="000E3CC2"/>
    <w:rsid w:val="000E4BC8"/>
    <w:rsid w:val="000E52E6"/>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E9E"/>
    <w:rsid w:val="00131CED"/>
    <w:rsid w:val="0013690C"/>
    <w:rsid w:val="0014042F"/>
    <w:rsid w:val="00143198"/>
    <w:rsid w:val="00143698"/>
    <w:rsid w:val="00145DB1"/>
    <w:rsid w:val="001469D5"/>
    <w:rsid w:val="00146A1B"/>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15B9"/>
    <w:rsid w:val="001E180E"/>
    <w:rsid w:val="001E200C"/>
    <w:rsid w:val="001E202A"/>
    <w:rsid w:val="001E3EE1"/>
    <w:rsid w:val="001E40F6"/>
    <w:rsid w:val="001F0C1B"/>
    <w:rsid w:val="001F1339"/>
    <w:rsid w:val="001F2F07"/>
    <w:rsid w:val="001F7612"/>
    <w:rsid w:val="0020180E"/>
    <w:rsid w:val="00203BEB"/>
    <w:rsid w:val="00203E84"/>
    <w:rsid w:val="00205326"/>
    <w:rsid w:val="0020565E"/>
    <w:rsid w:val="00205D15"/>
    <w:rsid w:val="002068DD"/>
    <w:rsid w:val="0021125C"/>
    <w:rsid w:val="002122CC"/>
    <w:rsid w:val="002144BE"/>
    <w:rsid w:val="002166C9"/>
    <w:rsid w:val="002172DD"/>
    <w:rsid w:val="00220F6A"/>
    <w:rsid w:val="002225AC"/>
    <w:rsid w:val="00222A7E"/>
    <w:rsid w:val="00222AC7"/>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6705"/>
    <w:rsid w:val="00287274"/>
    <w:rsid w:val="0029027A"/>
    <w:rsid w:val="00291178"/>
    <w:rsid w:val="00291A10"/>
    <w:rsid w:val="002966B1"/>
    <w:rsid w:val="002A6BEB"/>
    <w:rsid w:val="002A702B"/>
    <w:rsid w:val="002B2F9B"/>
    <w:rsid w:val="002B3C07"/>
    <w:rsid w:val="002B667C"/>
    <w:rsid w:val="002B73A5"/>
    <w:rsid w:val="002B7D4C"/>
    <w:rsid w:val="002C2ABC"/>
    <w:rsid w:val="002C6026"/>
    <w:rsid w:val="002C6031"/>
    <w:rsid w:val="002C691F"/>
    <w:rsid w:val="002C790B"/>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628C"/>
    <w:rsid w:val="002F704E"/>
    <w:rsid w:val="00301D23"/>
    <w:rsid w:val="00302013"/>
    <w:rsid w:val="00302050"/>
    <w:rsid w:val="00302FCA"/>
    <w:rsid w:val="00304BCE"/>
    <w:rsid w:val="00304FAB"/>
    <w:rsid w:val="00307126"/>
    <w:rsid w:val="00307158"/>
    <w:rsid w:val="00307349"/>
    <w:rsid w:val="00310C95"/>
    <w:rsid w:val="0031189F"/>
    <w:rsid w:val="00311B94"/>
    <w:rsid w:val="0031356B"/>
    <w:rsid w:val="003144E8"/>
    <w:rsid w:val="00316E50"/>
    <w:rsid w:val="00321C5E"/>
    <w:rsid w:val="00322643"/>
    <w:rsid w:val="00323747"/>
    <w:rsid w:val="00323829"/>
    <w:rsid w:val="00324EB2"/>
    <w:rsid w:val="0032585D"/>
    <w:rsid w:val="003258B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63F"/>
    <w:rsid w:val="003809CF"/>
    <w:rsid w:val="003818D4"/>
    <w:rsid w:val="00383398"/>
    <w:rsid w:val="003834BD"/>
    <w:rsid w:val="00383E38"/>
    <w:rsid w:val="00384C6D"/>
    <w:rsid w:val="00384C7C"/>
    <w:rsid w:val="00393226"/>
    <w:rsid w:val="00393B91"/>
    <w:rsid w:val="00396201"/>
    <w:rsid w:val="003A268C"/>
    <w:rsid w:val="003A58E3"/>
    <w:rsid w:val="003A5C86"/>
    <w:rsid w:val="003B256A"/>
    <w:rsid w:val="003B3F46"/>
    <w:rsid w:val="003B4088"/>
    <w:rsid w:val="003B557F"/>
    <w:rsid w:val="003B5B37"/>
    <w:rsid w:val="003C0265"/>
    <w:rsid w:val="003C0F18"/>
    <w:rsid w:val="003C6060"/>
    <w:rsid w:val="003C6154"/>
    <w:rsid w:val="003C688F"/>
    <w:rsid w:val="003D3D57"/>
    <w:rsid w:val="003D3F0F"/>
    <w:rsid w:val="003D3FE7"/>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909"/>
    <w:rsid w:val="004466F0"/>
    <w:rsid w:val="00447257"/>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664D"/>
    <w:rsid w:val="00477624"/>
    <w:rsid w:val="0049218B"/>
    <w:rsid w:val="00493202"/>
    <w:rsid w:val="0049365E"/>
    <w:rsid w:val="004946C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D6D"/>
    <w:rsid w:val="004C270D"/>
    <w:rsid w:val="004C4876"/>
    <w:rsid w:val="004C4980"/>
    <w:rsid w:val="004C5489"/>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65B0"/>
    <w:rsid w:val="005001FB"/>
    <w:rsid w:val="0050148F"/>
    <w:rsid w:val="00501FDC"/>
    <w:rsid w:val="00502F06"/>
    <w:rsid w:val="005033E6"/>
    <w:rsid w:val="0050352D"/>
    <w:rsid w:val="00503CE3"/>
    <w:rsid w:val="005043E9"/>
    <w:rsid w:val="00512D79"/>
    <w:rsid w:val="0051470D"/>
    <w:rsid w:val="0051589C"/>
    <w:rsid w:val="00526665"/>
    <w:rsid w:val="00527360"/>
    <w:rsid w:val="0052759C"/>
    <w:rsid w:val="00530C41"/>
    <w:rsid w:val="00530F07"/>
    <w:rsid w:val="00531363"/>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5F45"/>
    <w:rsid w:val="00576235"/>
    <w:rsid w:val="005767B7"/>
    <w:rsid w:val="00576C07"/>
    <w:rsid w:val="00577ECD"/>
    <w:rsid w:val="00580301"/>
    <w:rsid w:val="00581F56"/>
    <w:rsid w:val="0058233E"/>
    <w:rsid w:val="00585968"/>
    <w:rsid w:val="00585F0D"/>
    <w:rsid w:val="00587EB7"/>
    <w:rsid w:val="00587F50"/>
    <w:rsid w:val="0059065E"/>
    <w:rsid w:val="00592F77"/>
    <w:rsid w:val="005931A0"/>
    <w:rsid w:val="00594635"/>
    <w:rsid w:val="0059734B"/>
    <w:rsid w:val="00597DFC"/>
    <w:rsid w:val="005A0B1D"/>
    <w:rsid w:val="005A5280"/>
    <w:rsid w:val="005A6833"/>
    <w:rsid w:val="005B0DFF"/>
    <w:rsid w:val="005B1847"/>
    <w:rsid w:val="005B204A"/>
    <w:rsid w:val="005B34D7"/>
    <w:rsid w:val="005B3FBA"/>
    <w:rsid w:val="005B4F5F"/>
    <w:rsid w:val="005B520C"/>
    <w:rsid w:val="005C0175"/>
    <w:rsid w:val="005C290B"/>
    <w:rsid w:val="005C4A9E"/>
    <w:rsid w:val="005C5275"/>
    <w:rsid w:val="005D01B9"/>
    <w:rsid w:val="005D1531"/>
    <w:rsid w:val="005D1E6A"/>
    <w:rsid w:val="005D28F5"/>
    <w:rsid w:val="005D2904"/>
    <w:rsid w:val="005D5A73"/>
    <w:rsid w:val="005E04B5"/>
    <w:rsid w:val="005E1FCE"/>
    <w:rsid w:val="005E2851"/>
    <w:rsid w:val="005E2DCB"/>
    <w:rsid w:val="005E308A"/>
    <w:rsid w:val="005E3104"/>
    <w:rsid w:val="005E4601"/>
    <w:rsid w:val="005E6C80"/>
    <w:rsid w:val="005E7FD8"/>
    <w:rsid w:val="005F1CCE"/>
    <w:rsid w:val="005F6AEC"/>
    <w:rsid w:val="005F6D2D"/>
    <w:rsid w:val="005F727B"/>
    <w:rsid w:val="006006C7"/>
    <w:rsid w:val="006016E3"/>
    <w:rsid w:val="00601986"/>
    <w:rsid w:val="00603A4D"/>
    <w:rsid w:val="00604AF1"/>
    <w:rsid w:val="00605001"/>
    <w:rsid w:val="00605556"/>
    <w:rsid w:val="006068D6"/>
    <w:rsid w:val="006071B1"/>
    <w:rsid w:val="0061089F"/>
    <w:rsid w:val="00611097"/>
    <w:rsid w:val="00611B4D"/>
    <w:rsid w:val="00612298"/>
    <w:rsid w:val="00613C7D"/>
    <w:rsid w:val="00615F17"/>
    <w:rsid w:val="00620358"/>
    <w:rsid w:val="00620F5B"/>
    <w:rsid w:val="006246AA"/>
    <w:rsid w:val="00624A97"/>
    <w:rsid w:val="00624C06"/>
    <w:rsid w:val="00624EA4"/>
    <w:rsid w:val="00630D08"/>
    <w:rsid w:val="00632BF1"/>
    <w:rsid w:val="00633995"/>
    <w:rsid w:val="00634B00"/>
    <w:rsid w:val="0064034E"/>
    <w:rsid w:val="00643AC9"/>
    <w:rsid w:val="00643B37"/>
    <w:rsid w:val="00644D4C"/>
    <w:rsid w:val="00645053"/>
    <w:rsid w:val="00645B23"/>
    <w:rsid w:val="00647610"/>
    <w:rsid w:val="00652531"/>
    <w:rsid w:val="00654513"/>
    <w:rsid w:val="006578E0"/>
    <w:rsid w:val="00657D30"/>
    <w:rsid w:val="006659AC"/>
    <w:rsid w:val="0067087C"/>
    <w:rsid w:val="0067091C"/>
    <w:rsid w:val="00670D6E"/>
    <w:rsid w:val="00672E64"/>
    <w:rsid w:val="00674103"/>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ED9"/>
    <w:rsid w:val="006D6147"/>
    <w:rsid w:val="006E165E"/>
    <w:rsid w:val="006E230E"/>
    <w:rsid w:val="006E251E"/>
    <w:rsid w:val="006E3EFB"/>
    <w:rsid w:val="006E51FC"/>
    <w:rsid w:val="006E5EC1"/>
    <w:rsid w:val="006E7D37"/>
    <w:rsid w:val="006E7ED3"/>
    <w:rsid w:val="006F27EE"/>
    <w:rsid w:val="006F76CD"/>
    <w:rsid w:val="00700267"/>
    <w:rsid w:val="0070145E"/>
    <w:rsid w:val="0070358E"/>
    <w:rsid w:val="0070468F"/>
    <w:rsid w:val="00704E7B"/>
    <w:rsid w:val="007052C6"/>
    <w:rsid w:val="0070635C"/>
    <w:rsid w:val="007115F7"/>
    <w:rsid w:val="00712461"/>
    <w:rsid w:val="00713AC2"/>
    <w:rsid w:val="0071640E"/>
    <w:rsid w:val="00720939"/>
    <w:rsid w:val="0072307F"/>
    <w:rsid w:val="00725BA0"/>
    <w:rsid w:val="00726F47"/>
    <w:rsid w:val="007275F1"/>
    <w:rsid w:val="00731EA0"/>
    <w:rsid w:val="00731ED7"/>
    <w:rsid w:val="007327BC"/>
    <w:rsid w:val="00734535"/>
    <w:rsid w:val="00735595"/>
    <w:rsid w:val="007364A2"/>
    <w:rsid w:val="007377E7"/>
    <w:rsid w:val="007408B9"/>
    <w:rsid w:val="00742290"/>
    <w:rsid w:val="00744208"/>
    <w:rsid w:val="007444FC"/>
    <w:rsid w:val="00744B99"/>
    <w:rsid w:val="0074609E"/>
    <w:rsid w:val="00747307"/>
    <w:rsid w:val="00751364"/>
    <w:rsid w:val="0075476E"/>
    <w:rsid w:val="00760145"/>
    <w:rsid w:val="00763062"/>
    <w:rsid w:val="00764BD1"/>
    <w:rsid w:val="00767928"/>
    <w:rsid w:val="00776169"/>
    <w:rsid w:val="007764B1"/>
    <w:rsid w:val="007764B3"/>
    <w:rsid w:val="007775AD"/>
    <w:rsid w:val="007800FB"/>
    <w:rsid w:val="0078059A"/>
    <w:rsid w:val="00782BBB"/>
    <w:rsid w:val="00783517"/>
    <w:rsid w:val="0078365C"/>
    <w:rsid w:val="0078435B"/>
    <w:rsid w:val="007914B1"/>
    <w:rsid w:val="007915FA"/>
    <w:rsid w:val="00791659"/>
    <w:rsid w:val="00791BD0"/>
    <w:rsid w:val="007921F8"/>
    <w:rsid w:val="0079357C"/>
    <w:rsid w:val="00794BFA"/>
    <w:rsid w:val="00795CF6"/>
    <w:rsid w:val="007A1588"/>
    <w:rsid w:val="007A2554"/>
    <w:rsid w:val="007A6408"/>
    <w:rsid w:val="007A6C01"/>
    <w:rsid w:val="007A702F"/>
    <w:rsid w:val="007A714C"/>
    <w:rsid w:val="007B4A58"/>
    <w:rsid w:val="007C0E96"/>
    <w:rsid w:val="007C18AF"/>
    <w:rsid w:val="007C25BD"/>
    <w:rsid w:val="007C25DC"/>
    <w:rsid w:val="007C2969"/>
    <w:rsid w:val="007C5152"/>
    <w:rsid w:val="007D2F27"/>
    <w:rsid w:val="007D3244"/>
    <w:rsid w:val="007D703A"/>
    <w:rsid w:val="007E0ACC"/>
    <w:rsid w:val="007E1D49"/>
    <w:rsid w:val="007E41F6"/>
    <w:rsid w:val="007E42F6"/>
    <w:rsid w:val="007E741F"/>
    <w:rsid w:val="007F4993"/>
    <w:rsid w:val="007F6C8D"/>
    <w:rsid w:val="007F7750"/>
    <w:rsid w:val="007F7975"/>
    <w:rsid w:val="008037C1"/>
    <w:rsid w:val="008066A8"/>
    <w:rsid w:val="00807034"/>
    <w:rsid w:val="00810018"/>
    <w:rsid w:val="00810414"/>
    <w:rsid w:val="00810C61"/>
    <w:rsid w:val="00810EDD"/>
    <w:rsid w:val="00811D78"/>
    <w:rsid w:val="008138ED"/>
    <w:rsid w:val="0081404C"/>
    <w:rsid w:val="008140EC"/>
    <w:rsid w:val="008146A0"/>
    <w:rsid w:val="0081525A"/>
    <w:rsid w:val="0081694D"/>
    <w:rsid w:val="00816F1B"/>
    <w:rsid w:val="008175ED"/>
    <w:rsid w:val="00821D3D"/>
    <w:rsid w:val="00825E9D"/>
    <w:rsid w:val="00826811"/>
    <w:rsid w:val="00833664"/>
    <w:rsid w:val="00834F40"/>
    <w:rsid w:val="00836BC9"/>
    <w:rsid w:val="00841A2C"/>
    <w:rsid w:val="00843456"/>
    <w:rsid w:val="00843A1B"/>
    <w:rsid w:val="00843B12"/>
    <w:rsid w:val="00850ED6"/>
    <w:rsid w:val="00852010"/>
    <w:rsid w:val="00852195"/>
    <w:rsid w:val="008542C8"/>
    <w:rsid w:val="00862A35"/>
    <w:rsid w:val="00863F79"/>
    <w:rsid w:val="00867309"/>
    <w:rsid w:val="00874374"/>
    <w:rsid w:val="008776F4"/>
    <w:rsid w:val="00877B9C"/>
    <w:rsid w:val="00877BA6"/>
    <w:rsid w:val="008804C8"/>
    <w:rsid w:val="00881F82"/>
    <w:rsid w:val="00882EC0"/>
    <w:rsid w:val="00884F67"/>
    <w:rsid w:val="00885E71"/>
    <w:rsid w:val="00891C63"/>
    <w:rsid w:val="00896119"/>
    <w:rsid w:val="008A0487"/>
    <w:rsid w:val="008A0952"/>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D3361"/>
    <w:rsid w:val="008D54FD"/>
    <w:rsid w:val="008D5B71"/>
    <w:rsid w:val="008D5F57"/>
    <w:rsid w:val="008D6500"/>
    <w:rsid w:val="008E0529"/>
    <w:rsid w:val="008E3D1F"/>
    <w:rsid w:val="008E4379"/>
    <w:rsid w:val="008E4C8B"/>
    <w:rsid w:val="008E5E97"/>
    <w:rsid w:val="008E7080"/>
    <w:rsid w:val="008F0194"/>
    <w:rsid w:val="008F0B5A"/>
    <w:rsid w:val="008F31DE"/>
    <w:rsid w:val="008F3AEF"/>
    <w:rsid w:val="008F4009"/>
    <w:rsid w:val="009006FB"/>
    <w:rsid w:val="00901075"/>
    <w:rsid w:val="009014CA"/>
    <w:rsid w:val="00901527"/>
    <w:rsid w:val="00901727"/>
    <w:rsid w:val="00901F38"/>
    <w:rsid w:val="0090211A"/>
    <w:rsid w:val="00904A6A"/>
    <w:rsid w:val="00904DAF"/>
    <w:rsid w:val="0090534D"/>
    <w:rsid w:val="00905446"/>
    <w:rsid w:val="0090554D"/>
    <w:rsid w:val="00905C78"/>
    <w:rsid w:val="009070F9"/>
    <w:rsid w:val="00910B33"/>
    <w:rsid w:val="00912FC3"/>
    <w:rsid w:val="0091554D"/>
    <w:rsid w:val="00916566"/>
    <w:rsid w:val="00917819"/>
    <w:rsid w:val="00917B69"/>
    <w:rsid w:val="0092204B"/>
    <w:rsid w:val="00922245"/>
    <w:rsid w:val="00922CCD"/>
    <w:rsid w:val="009238AE"/>
    <w:rsid w:val="00924E42"/>
    <w:rsid w:val="00926820"/>
    <w:rsid w:val="009275E6"/>
    <w:rsid w:val="00927744"/>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552D"/>
    <w:rsid w:val="009561EE"/>
    <w:rsid w:val="00956944"/>
    <w:rsid w:val="00956D96"/>
    <w:rsid w:val="009629D2"/>
    <w:rsid w:val="00962DF6"/>
    <w:rsid w:val="009633BC"/>
    <w:rsid w:val="00963948"/>
    <w:rsid w:val="00964F77"/>
    <w:rsid w:val="00970EC8"/>
    <w:rsid w:val="00972C9F"/>
    <w:rsid w:val="00976CDB"/>
    <w:rsid w:val="009809B8"/>
    <w:rsid w:val="00981A01"/>
    <w:rsid w:val="00983727"/>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A96"/>
    <w:rsid w:val="009E0CFE"/>
    <w:rsid w:val="009E11A9"/>
    <w:rsid w:val="009E126A"/>
    <w:rsid w:val="009E76E5"/>
    <w:rsid w:val="009F0476"/>
    <w:rsid w:val="009F1CF6"/>
    <w:rsid w:val="009F3DE4"/>
    <w:rsid w:val="009F4509"/>
    <w:rsid w:val="009F466D"/>
    <w:rsid w:val="009F5E74"/>
    <w:rsid w:val="009F6941"/>
    <w:rsid w:val="009F7121"/>
    <w:rsid w:val="00A03E18"/>
    <w:rsid w:val="00A06DF2"/>
    <w:rsid w:val="00A073A2"/>
    <w:rsid w:val="00A07445"/>
    <w:rsid w:val="00A07887"/>
    <w:rsid w:val="00A11D67"/>
    <w:rsid w:val="00A13E18"/>
    <w:rsid w:val="00A15AEB"/>
    <w:rsid w:val="00A2735E"/>
    <w:rsid w:val="00A27BD3"/>
    <w:rsid w:val="00A27E8B"/>
    <w:rsid w:val="00A3002F"/>
    <w:rsid w:val="00A30090"/>
    <w:rsid w:val="00A30214"/>
    <w:rsid w:val="00A3351D"/>
    <w:rsid w:val="00A338EE"/>
    <w:rsid w:val="00A33DA3"/>
    <w:rsid w:val="00A40166"/>
    <w:rsid w:val="00A4077D"/>
    <w:rsid w:val="00A42EA7"/>
    <w:rsid w:val="00A43149"/>
    <w:rsid w:val="00A433DA"/>
    <w:rsid w:val="00A43A71"/>
    <w:rsid w:val="00A4511F"/>
    <w:rsid w:val="00A45F7B"/>
    <w:rsid w:val="00A46992"/>
    <w:rsid w:val="00A47626"/>
    <w:rsid w:val="00A52658"/>
    <w:rsid w:val="00A52E02"/>
    <w:rsid w:val="00A55A81"/>
    <w:rsid w:val="00A601E2"/>
    <w:rsid w:val="00A667CA"/>
    <w:rsid w:val="00A667E9"/>
    <w:rsid w:val="00A66B02"/>
    <w:rsid w:val="00A71A43"/>
    <w:rsid w:val="00A72101"/>
    <w:rsid w:val="00A75147"/>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253F"/>
    <w:rsid w:val="00AC3A9C"/>
    <w:rsid w:val="00AC4603"/>
    <w:rsid w:val="00AC4F7B"/>
    <w:rsid w:val="00AC72FE"/>
    <w:rsid w:val="00AD032B"/>
    <w:rsid w:val="00AD0D4F"/>
    <w:rsid w:val="00AD18FE"/>
    <w:rsid w:val="00AD3E91"/>
    <w:rsid w:val="00AD40C5"/>
    <w:rsid w:val="00AD4508"/>
    <w:rsid w:val="00AD611A"/>
    <w:rsid w:val="00AD7DFB"/>
    <w:rsid w:val="00AE0666"/>
    <w:rsid w:val="00AE359E"/>
    <w:rsid w:val="00AE3A32"/>
    <w:rsid w:val="00AE6ABB"/>
    <w:rsid w:val="00AE77F9"/>
    <w:rsid w:val="00AF1574"/>
    <w:rsid w:val="00AF28CD"/>
    <w:rsid w:val="00AF3588"/>
    <w:rsid w:val="00AF36B6"/>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1243"/>
    <w:rsid w:val="00B2375B"/>
    <w:rsid w:val="00B23E46"/>
    <w:rsid w:val="00B26CB7"/>
    <w:rsid w:val="00B3244A"/>
    <w:rsid w:val="00B338BA"/>
    <w:rsid w:val="00B3503F"/>
    <w:rsid w:val="00B35D2B"/>
    <w:rsid w:val="00B35F66"/>
    <w:rsid w:val="00B4000D"/>
    <w:rsid w:val="00B40A59"/>
    <w:rsid w:val="00B412E5"/>
    <w:rsid w:val="00B41EF5"/>
    <w:rsid w:val="00B4773B"/>
    <w:rsid w:val="00B50D5F"/>
    <w:rsid w:val="00B52DDD"/>
    <w:rsid w:val="00B52E2A"/>
    <w:rsid w:val="00B552B7"/>
    <w:rsid w:val="00B6125F"/>
    <w:rsid w:val="00B6462B"/>
    <w:rsid w:val="00B64CA8"/>
    <w:rsid w:val="00B65507"/>
    <w:rsid w:val="00B67277"/>
    <w:rsid w:val="00B70F3C"/>
    <w:rsid w:val="00B7129C"/>
    <w:rsid w:val="00B71C48"/>
    <w:rsid w:val="00B758FE"/>
    <w:rsid w:val="00B768A4"/>
    <w:rsid w:val="00B77D98"/>
    <w:rsid w:val="00B82A58"/>
    <w:rsid w:val="00B85E1D"/>
    <w:rsid w:val="00B878D6"/>
    <w:rsid w:val="00B87E39"/>
    <w:rsid w:val="00B91E2C"/>
    <w:rsid w:val="00B91EC8"/>
    <w:rsid w:val="00B92B76"/>
    <w:rsid w:val="00B94060"/>
    <w:rsid w:val="00B95818"/>
    <w:rsid w:val="00B95964"/>
    <w:rsid w:val="00B96890"/>
    <w:rsid w:val="00B97533"/>
    <w:rsid w:val="00BA00C0"/>
    <w:rsid w:val="00BA07CA"/>
    <w:rsid w:val="00BA0F6E"/>
    <w:rsid w:val="00BA14C0"/>
    <w:rsid w:val="00BA2737"/>
    <w:rsid w:val="00BA4133"/>
    <w:rsid w:val="00BA6F3F"/>
    <w:rsid w:val="00BA74BB"/>
    <w:rsid w:val="00BA7716"/>
    <w:rsid w:val="00BB3E00"/>
    <w:rsid w:val="00BC0683"/>
    <w:rsid w:val="00BC1B4B"/>
    <w:rsid w:val="00BC233D"/>
    <w:rsid w:val="00BC2E06"/>
    <w:rsid w:val="00BC2E26"/>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721"/>
    <w:rsid w:val="00C13A9E"/>
    <w:rsid w:val="00C13FD5"/>
    <w:rsid w:val="00C210A6"/>
    <w:rsid w:val="00C2360A"/>
    <w:rsid w:val="00C23D49"/>
    <w:rsid w:val="00C2404C"/>
    <w:rsid w:val="00C24F50"/>
    <w:rsid w:val="00C255D0"/>
    <w:rsid w:val="00C2645E"/>
    <w:rsid w:val="00C3048F"/>
    <w:rsid w:val="00C315BD"/>
    <w:rsid w:val="00C31810"/>
    <w:rsid w:val="00C3536D"/>
    <w:rsid w:val="00C41E05"/>
    <w:rsid w:val="00C421C2"/>
    <w:rsid w:val="00C4332B"/>
    <w:rsid w:val="00C45C3C"/>
    <w:rsid w:val="00C47148"/>
    <w:rsid w:val="00C5019B"/>
    <w:rsid w:val="00C52252"/>
    <w:rsid w:val="00C52649"/>
    <w:rsid w:val="00C53921"/>
    <w:rsid w:val="00C57DD0"/>
    <w:rsid w:val="00C6009B"/>
    <w:rsid w:val="00C62A59"/>
    <w:rsid w:val="00C63749"/>
    <w:rsid w:val="00C63DE6"/>
    <w:rsid w:val="00C669D9"/>
    <w:rsid w:val="00C72A22"/>
    <w:rsid w:val="00C734AB"/>
    <w:rsid w:val="00C741A2"/>
    <w:rsid w:val="00C756B1"/>
    <w:rsid w:val="00C767BF"/>
    <w:rsid w:val="00C80C5B"/>
    <w:rsid w:val="00C80C66"/>
    <w:rsid w:val="00C82F45"/>
    <w:rsid w:val="00C848E1"/>
    <w:rsid w:val="00C84923"/>
    <w:rsid w:val="00C85BF2"/>
    <w:rsid w:val="00C87FFC"/>
    <w:rsid w:val="00C9106F"/>
    <w:rsid w:val="00C926C4"/>
    <w:rsid w:val="00C94B78"/>
    <w:rsid w:val="00C94CCB"/>
    <w:rsid w:val="00C953BB"/>
    <w:rsid w:val="00C9782A"/>
    <w:rsid w:val="00CA013D"/>
    <w:rsid w:val="00CA274E"/>
    <w:rsid w:val="00CA2CDF"/>
    <w:rsid w:val="00CA6E7C"/>
    <w:rsid w:val="00CA7637"/>
    <w:rsid w:val="00CB091B"/>
    <w:rsid w:val="00CB175C"/>
    <w:rsid w:val="00CB2519"/>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5784"/>
    <w:rsid w:val="00CE63C2"/>
    <w:rsid w:val="00CE6B0A"/>
    <w:rsid w:val="00CE71CE"/>
    <w:rsid w:val="00CF187D"/>
    <w:rsid w:val="00CF54A4"/>
    <w:rsid w:val="00CF6859"/>
    <w:rsid w:val="00CF6DDE"/>
    <w:rsid w:val="00CF76CB"/>
    <w:rsid w:val="00D00E44"/>
    <w:rsid w:val="00D02696"/>
    <w:rsid w:val="00D0452B"/>
    <w:rsid w:val="00D04CF3"/>
    <w:rsid w:val="00D04E4D"/>
    <w:rsid w:val="00D05217"/>
    <w:rsid w:val="00D06185"/>
    <w:rsid w:val="00D07F80"/>
    <w:rsid w:val="00D11EBE"/>
    <w:rsid w:val="00D120A0"/>
    <w:rsid w:val="00D14B3A"/>
    <w:rsid w:val="00D15D7E"/>
    <w:rsid w:val="00D167A2"/>
    <w:rsid w:val="00D2313E"/>
    <w:rsid w:val="00D2540B"/>
    <w:rsid w:val="00D25C48"/>
    <w:rsid w:val="00D27194"/>
    <w:rsid w:val="00D2734A"/>
    <w:rsid w:val="00D30213"/>
    <w:rsid w:val="00D314D5"/>
    <w:rsid w:val="00D31918"/>
    <w:rsid w:val="00D33A18"/>
    <w:rsid w:val="00D36178"/>
    <w:rsid w:val="00D36978"/>
    <w:rsid w:val="00D400C5"/>
    <w:rsid w:val="00D4291F"/>
    <w:rsid w:val="00D433E1"/>
    <w:rsid w:val="00D44461"/>
    <w:rsid w:val="00D5081C"/>
    <w:rsid w:val="00D520D6"/>
    <w:rsid w:val="00D5437C"/>
    <w:rsid w:val="00D54576"/>
    <w:rsid w:val="00D55D4A"/>
    <w:rsid w:val="00D60452"/>
    <w:rsid w:val="00D645A9"/>
    <w:rsid w:val="00D64923"/>
    <w:rsid w:val="00D657E3"/>
    <w:rsid w:val="00D70FB1"/>
    <w:rsid w:val="00D72A04"/>
    <w:rsid w:val="00D73FAF"/>
    <w:rsid w:val="00D74275"/>
    <w:rsid w:val="00D74598"/>
    <w:rsid w:val="00D80441"/>
    <w:rsid w:val="00D809D1"/>
    <w:rsid w:val="00D80FCF"/>
    <w:rsid w:val="00D820A2"/>
    <w:rsid w:val="00D828B9"/>
    <w:rsid w:val="00D83EF8"/>
    <w:rsid w:val="00D862CC"/>
    <w:rsid w:val="00D87797"/>
    <w:rsid w:val="00D90309"/>
    <w:rsid w:val="00D91D99"/>
    <w:rsid w:val="00D92114"/>
    <w:rsid w:val="00D93B53"/>
    <w:rsid w:val="00D964FC"/>
    <w:rsid w:val="00D97749"/>
    <w:rsid w:val="00DA0CBF"/>
    <w:rsid w:val="00DA1C3D"/>
    <w:rsid w:val="00DA5F1B"/>
    <w:rsid w:val="00DA6057"/>
    <w:rsid w:val="00DA6CAD"/>
    <w:rsid w:val="00DA752E"/>
    <w:rsid w:val="00DA757F"/>
    <w:rsid w:val="00DA7FC1"/>
    <w:rsid w:val="00DB00B4"/>
    <w:rsid w:val="00DB174F"/>
    <w:rsid w:val="00DB1F2A"/>
    <w:rsid w:val="00DB408E"/>
    <w:rsid w:val="00DC126E"/>
    <w:rsid w:val="00DC1A56"/>
    <w:rsid w:val="00DC1BD0"/>
    <w:rsid w:val="00DC21A2"/>
    <w:rsid w:val="00DC29D4"/>
    <w:rsid w:val="00DC6E2F"/>
    <w:rsid w:val="00DC7208"/>
    <w:rsid w:val="00DD76CC"/>
    <w:rsid w:val="00DD7DAF"/>
    <w:rsid w:val="00DE0304"/>
    <w:rsid w:val="00DE0EDC"/>
    <w:rsid w:val="00DE2CEF"/>
    <w:rsid w:val="00DE313C"/>
    <w:rsid w:val="00DF0A70"/>
    <w:rsid w:val="00DF0B09"/>
    <w:rsid w:val="00DF13CE"/>
    <w:rsid w:val="00DF13E0"/>
    <w:rsid w:val="00DF170B"/>
    <w:rsid w:val="00DF1D1E"/>
    <w:rsid w:val="00DF3561"/>
    <w:rsid w:val="00DF4ABE"/>
    <w:rsid w:val="00DF73C9"/>
    <w:rsid w:val="00DF761A"/>
    <w:rsid w:val="00DF79E8"/>
    <w:rsid w:val="00E01A99"/>
    <w:rsid w:val="00E03E47"/>
    <w:rsid w:val="00E04D60"/>
    <w:rsid w:val="00E05099"/>
    <w:rsid w:val="00E05F9B"/>
    <w:rsid w:val="00E0607D"/>
    <w:rsid w:val="00E1237D"/>
    <w:rsid w:val="00E12886"/>
    <w:rsid w:val="00E16BD6"/>
    <w:rsid w:val="00E2081E"/>
    <w:rsid w:val="00E20A8F"/>
    <w:rsid w:val="00E20A91"/>
    <w:rsid w:val="00E22A32"/>
    <w:rsid w:val="00E24033"/>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A3175"/>
    <w:rsid w:val="00EA3F08"/>
    <w:rsid w:val="00EA59CB"/>
    <w:rsid w:val="00EA64DD"/>
    <w:rsid w:val="00EA681A"/>
    <w:rsid w:val="00EA6AC7"/>
    <w:rsid w:val="00EB3791"/>
    <w:rsid w:val="00EB495E"/>
    <w:rsid w:val="00EB71A1"/>
    <w:rsid w:val="00EC3D1A"/>
    <w:rsid w:val="00EC7302"/>
    <w:rsid w:val="00EC7E0E"/>
    <w:rsid w:val="00ED3209"/>
    <w:rsid w:val="00ED3D33"/>
    <w:rsid w:val="00ED5576"/>
    <w:rsid w:val="00ED72D7"/>
    <w:rsid w:val="00ED7B67"/>
    <w:rsid w:val="00EE00C8"/>
    <w:rsid w:val="00EE1A37"/>
    <w:rsid w:val="00EE20F2"/>
    <w:rsid w:val="00EE302B"/>
    <w:rsid w:val="00EE37BC"/>
    <w:rsid w:val="00EE406F"/>
    <w:rsid w:val="00EE40F3"/>
    <w:rsid w:val="00EE68D0"/>
    <w:rsid w:val="00EE7A0A"/>
    <w:rsid w:val="00EF26B3"/>
    <w:rsid w:val="00EF3793"/>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30359"/>
    <w:rsid w:val="00F30A98"/>
    <w:rsid w:val="00F34DD5"/>
    <w:rsid w:val="00F35116"/>
    <w:rsid w:val="00F35318"/>
    <w:rsid w:val="00F35F64"/>
    <w:rsid w:val="00F36984"/>
    <w:rsid w:val="00F36B8E"/>
    <w:rsid w:val="00F36DC8"/>
    <w:rsid w:val="00F437D2"/>
    <w:rsid w:val="00F43C97"/>
    <w:rsid w:val="00F441D8"/>
    <w:rsid w:val="00F46F6B"/>
    <w:rsid w:val="00F47149"/>
    <w:rsid w:val="00F479A4"/>
    <w:rsid w:val="00F47F6C"/>
    <w:rsid w:val="00F50214"/>
    <w:rsid w:val="00F517ED"/>
    <w:rsid w:val="00F53C33"/>
    <w:rsid w:val="00F55030"/>
    <w:rsid w:val="00F55951"/>
    <w:rsid w:val="00F56596"/>
    <w:rsid w:val="00F56F49"/>
    <w:rsid w:val="00F57C20"/>
    <w:rsid w:val="00F61BB8"/>
    <w:rsid w:val="00F621C8"/>
    <w:rsid w:val="00F63B0D"/>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D1C93"/>
    <w:rsid w:val="00FD2D9D"/>
    <w:rsid w:val="00FD4C0D"/>
    <w:rsid w:val="00FD696B"/>
    <w:rsid w:val="00FD729D"/>
    <w:rsid w:val="00FE0263"/>
    <w:rsid w:val="00FE09C7"/>
    <w:rsid w:val="00FE0A57"/>
    <w:rsid w:val="00FE0B57"/>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Change w:id="0" w:author="Autor">
        <w:pPr>
          <w:numPr>
            <w:ilvl w:val="4"/>
            <w:numId w:val="10"/>
          </w:numPr>
          <w:tabs>
            <w:tab w:val="num" w:pos="2880"/>
          </w:tabs>
          <w:spacing w:before="240" w:line="260" w:lineRule="atLeast"/>
          <w:ind w:left="720" w:hanging="720"/>
          <w:jc w:val="both"/>
          <w:outlineLvl w:val="5"/>
        </w:pPr>
      </w:pPrChange>
    </w:pPr>
    <w:rPr>
      <w:rFonts w:ascii="Times New Roman" w:eastAsia="SimSun" w:hAnsi="Times New Roman"/>
      <w:rPrChange w:id="0" w:author="Autor">
        <w:rPr>
          <w:rFonts w:eastAsia="SimSun"/>
          <w:sz w:val="22"/>
          <w:szCs w:val="22"/>
          <w:lang w:val="sk-SK" w:eastAsia="en-US" w:bidi="ar-SA"/>
        </w:rPr>
      </w:rPrChange>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C5489"/>
    <w:pPr>
      <w:spacing w:after="160" w:line="240" w:lineRule="exact"/>
      <w:ind w:firstLine="720"/>
      <w:pPrChange w:id="1" w:author="Autor">
        <w:pPr>
          <w:spacing w:after="160" w:line="240" w:lineRule="exact"/>
        </w:pPr>
      </w:pPrChange>
    </w:pPr>
    <w:rPr>
      <w:rFonts w:ascii="Tahoma" w:eastAsia="Times New Roman" w:hAnsi="Tahoma"/>
      <w:sz w:val="20"/>
      <w:szCs w:val="20"/>
      <w:rPrChange w:id="1"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5F175-27E2-4558-9744-943F33E10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28445</Words>
  <Characters>162142</Characters>
  <Application>Microsoft Office Word</Application>
  <DocSecurity>0</DocSecurity>
  <Lines>1351</Lines>
  <Paragraphs>380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2018-04-26T12:08:00Z</dcterms:created>
  <dcterms:modified xsi:type="dcterms:W3CDTF">2018-06-01T12:15:00Z</dcterms:modified>
</cp:coreProperties>
</file>